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519C" w14:textId="3B903A9E" w:rsidR="00752A5A" w:rsidRPr="007A09FE" w:rsidRDefault="00CF3A8A" w:rsidP="00FB3790">
      <w:pPr>
        <w:tabs>
          <w:tab w:val="right" w:pos="9555"/>
        </w:tabs>
        <w:spacing w:after="0" w:line="300" w:lineRule="auto"/>
        <w:ind w:left="-871" w:firstLine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3E606E"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Wołomin, dnia</w:t>
      </w:r>
      <w:r w:rsidR="00CC23FA"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del w:id="0" w:author="M.Rudnik" w:date="2025-11-14T10:56:00Z" w16du:dateUtc="2025-11-14T09:56:00Z">
        <w:r w:rsidR="00486CCE" w:rsidRPr="007A09FE" w:rsidDel="003F4A48">
          <w:rPr>
            <w:rFonts w:asciiTheme="minorHAnsi" w:hAnsiTheme="minorHAnsi" w:cstheme="minorHAnsi"/>
            <w:color w:val="000000" w:themeColor="text1"/>
            <w:sz w:val="22"/>
            <w:szCs w:val="22"/>
          </w:rPr>
          <w:delText>………..</w:delText>
        </w:r>
      </w:del>
      <w:ins w:id="1" w:author="M.Rudnik" w:date="2025-11-14T10:56:00Z" w16du:dateUtc="2025-11-14T09:56:00Z">
        <w:r w:rsidR="003F4A48">
          <w:rPr>
            <w:rFonts w:asciiTheme="minorHAnsi" w:hAnsiTheme="minorHAnsi" w:cstheme="minorHAnsi"/>
            <w:color w:val="000000" w:themeColor="text1"/>
            <w:sz w:val="22"/>
            <w:szCs w:val="22"/>
          </w:rPr>
          <w:t>13.11.2025 r.</w:t>
        </w:r>
      </w:ins>
    </w:p>
    <w:p w14:paraId="3D28EADA" w14:textId="6323D71F" w:rsidR="0091726A" w:rsidRPr="007A09FE" w:rsidRDefault="0091726A" w:rsidP="000C7D3D">
      <w:pPr>
        <w:spacing w:after="0" w:line="300" w:lineRule="auto"/>
        <w:ind w:left="34" w:right="11" w:hanging="6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STAROSTWO POWIATOWE W WOŁOMINIE</w:t>
      </w:r>
    </w:p>
    <w:p w14:paraId="6471D5D7" w14:textId="7EEE6995" w:rsidR="0091726A" w:rsidRPr="007A09FE" w:rsidRDefault="0091726A" w:rsidP="00FB3790">
      <w:pPr>
        <w:tabs>
          <w:tab w:val="left" w:pos="2552"/>
        </w:tabs>
        <w:spacing w:after="0" w:line="300" w:lineRule="auto"/>
        <w:ind w:left="34" w:right="11" w:hanging="6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ul. Prądzyńskiego 3, </w:t>
      </w:r>
    </w:p>
    <w:p w14:paraId="02F21535" w14:textId="16C784E1" w:rsidR="0091726A" w:rsidRPr="007A09FE" w:rsidRDefault="0091726A" w:rsidP="000C7D3D">
      <w:pPr>
        <w:spacing w:after="0" w:line="300" w:lineRule="auto"/>
        <w:ind w:left="34" w:right="11" w:hanging="6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05-200 Wołomin</w:t>
      </w:r>
    </w:p>
    <w:p w14:paraId="719772BC" w14:textId="27D274D2" w:rsidR="0091726A" w:rsidRPr="007A09FE" w:rsidRDefault="0091726A" w:rsidP="000C7D3D">
      <w:pPr>
        <w:spacing w:after="0" w:line="300" w:lineRule="auto"/>
        <w:ind w:left="34" w:right="11" w:hanging="6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REGON 013269344</w:t>
      </w:r>
    </w:p>
    <w:p w14:paraId="2A0DC9DA" w14:textId="77777777" w:rsidR="002E3D2B" w:rsidRPr="007A09FE" w:rsidRDefault="002E3D2B" w:rsidP="000C7D3D">
      <w:pPr>
        <w:spacing w:after="0" w:line="300" w:lineRule="auto"/>
        <w:ind w:left="25" w:right="1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F28F43" w14:textId="3A475D27" w:rsidR="00752A5A" w:rsidRPr="007A09FE" w:rsidRDefault="00CF3A8A" w:rsidP="000C7D3D">
      <w:pPr>
        <w:spacing w:after="0" w:line="300" w:lineRule="auto"/>
        <w:ind w:left="25" w:right="1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referencyjny</w:t>
      </w:r>
      <w:r w:rsidR="0091726A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 WKS.2403.3</w:t>
      </w:r>
      <w:del w:id="2" w:author="M.Rudnik" w:date="2025-11-14T10:38:00Z" w16du:dateUtc="2025-11-14T09:38:00Z">
        <w:r w:rsidR="00486CCE" w:rsidRPr="007A09FE" w:rsidDel="005B7E9E">
          <w:rPr>
            <w:rFonts w:asciiTheme="minorHAnsi" w:hAnsiTheme="minorHAnsi" w:cstheme="minorHAnsi"/>
            <w:b/>
            <w:bCs/>
            <w:color w:val="000000" w:themeColor="text1"/>
            <w:sz w:val="22"/>
            <w:szCs w:val="22"/>
          </w:rPr>
          <w:delText>……….</w:delText>
        </w:r>
        <w:r w:rsidR="0091726A" w:rsidRPr="007A09FE" w:rsidDel="005B7E9E">
          <w:rPr>
            <w:rFonts w:asciiTheme="minorHAnsi" w:hAnsiTheme="minorHAnsi" w:cstheme="minorHAnsi"/>
            <w:b/>
            <w:bCs/>
            <w:color w:val="000000" w:themeColor="text1"/>
            <w:sz w:val="22"/>
            <w:szCs w:val="22"/>
          </w:rPr>
          <w:delText>.</w:delText>
        </w:r>
      </w:del>
      <w:ins w:id="3" w:author="M.Rudnik" w:date="2025-11-14T10:38:00Z" w16du:dateUtc="2025-11-14T09:38:00Z">
        <w:r w:rsidR="005B7E9E">
          <w:rPr>
            <w:rFonts w:asciiTheme="minorHAnsi" w:hAnsiTheme="minorHAnsi" w:cstheme="minorHAnsi"/>
            <w:b/>
            <w:bCs/>
            <w:color w:val="000000" w:themeColor="text1"/>
            <w:sz w:val="22"/>
            <w:szCs w:val="22"/>
          </w:rPr>
          <w:t>.162.</w:t>
        </w:r>
      </w:ins>
      <w:r w:rsidR="0091726A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2025</w:t>
      </w:r>
    </w:p>
    <w:p w14:paraId="71373F3E" w14:textId="77777777" w:rsidR="0091726A" w:rsidRPr="007A09FE" w:rsidRDefault="0091726A" w:rsidP="000C7D3D">
      <w:pPr>
        <w:spacing w:after="0" w:line="300" w:lineRule="auto"/>
        <w:ind w:left="25" w:right="1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F6EC50C" w14:textId="77777777" w:rsidR="00752A5A" w:rsidRPr="007A09FE" w:rsidRDefault="00CF3A8A" w:rsidP="000C7D3D">
      <w:pPr>
        <w:spacing w:after="0" w:line="300" w:lineRule="auto"/>
        <w:ind w:left="24" w:right="7" w:hanging="1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ZAPYTANIE OFERTOWE</w:t>
      </w:r>
    </w:p>
    <w:p w14:paraId="778A30AD" w14:textId="1016BC7A" w:rsidR="00752A5A" w:rsidRPr="007A09FE" w:rsidRDefault="003E606E" w:rsidP="000C7D3D">
      <w:pPr>
        <w:spacing w:after="0" w:line="300" w:lineRule="auto"/>
        <w:ind w:left="161" w:right="1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Powiat Wołomiński zaprasza do złożenia oferty dla zamówienia publicznego o wartości mniejszej</w:t>
      </w:r>
    </w:p>
    <w:p w14:paraId="0B7A5C74" w14:textId="77777777" w:rsidR="00752A5A" w:rsidRPr="007A09FE" w:rsidRDefault="00CF3A8A" w:rsidP="000C7D3D">
      <w:pPr>
        <w:spacing w:after="0" w:line="300" w:lineRule="auto"/>
        <w:ind w:left="24" w:hanging="1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niż 130 000,00 zł netto</w:t>
      </w:r>
    </w:p>
    <w:p w14:paraId="083DA7E0" w14:textId="77777777" w:rsidR="00657437" w:rsidRPr="007A09FE" w:rsidRDefault="00657437" w:rsidP="000C7D3D">
      <w:pPr>
        <w:spacing w:after="0" w:line="300" w:lineRule="auto"/>
        <w:ind w:left="24" w:hanging="10"/>
        <w:jc w:val="center"/>
        <w:rPr>
          <w:rFonts w:asciiTheme="minorHAnsi" w:hAnsiTheme="minorHAnsi" w:cstheme="minorHAnsi"/>
          <w:color w:val="EE0000"/>
          <w:sz w:val="22"/>
          <w:szCs w:val="22"/>
        </w:rPr>
      </w:pPr>
    </w:p>
    <w:p w14:paraId="0D65E2FA" w14:textId="77777777" w:rsidR="00D542DC" w:rsidRPr="007A09FE" w:rsidRDefault="005B7FB9" w:rsidP="00D542D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</w:pPr>
      <w:bookmarkStart w:id="4" w:name="_Hlk202966283"/>
      <w:r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na wykonanie usługi szkoleniowej w formie </w:t>
      </w:r>
      <w:r w:rsidR="009B1B75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on</w:t>
      </w:r>
      <w:r w:rsidR="009B1B75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-line</w:t>
      </w:r>
      <w:r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9B1B75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z zakresu </w:t>
      </w:r>
      <w:proofErr w:type="spellStart"/>
      <w:r w:rsidR="00D542DC" w:rsidRPr="007A09FE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>Certified</w:t>
      </w:r>
      <w:proofErr w:type="spellEnd"/>
      <w:r w:rsidR="00D542DC" w:rsidRPr="007A09FE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 xml:space="preserve"> </w:t>
      </w:r>
      <w:proofErr w:type="spellStart"/>
      <w:r w:rsidR="00D542DC" w:rsidRPr="007A09FE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>stromshield</w:t>
      </w:r>
      <w:proofErr w:type="spellEnd"/>
      <w:r w:rsidR="00D542DC" w:rsidRPr="007A09FE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 xml:space="preserve"> network</w:t>
      </w:r>
    </w:p>
    <w:p w14:paraId="65042B26" w14:textId="43C15CB0" w:rsidR="00657437" w:rsidRPr="007A09FE" w:rsidRDefault="00D542DC" w:rsidP="00D542DC">
      <w:pPr>
        <w:spacing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>administrator</w:t>
      </w:r>
      <w:r w:rsidR="009B1B75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657437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dla </w:t>
      </w:r>
      <w:r w:rsidR="009B1B75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pracownik</w:t>
      </w:r>
      <w:r w:rsidR="003926B0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ów</w:t>
      </w:r>
      <w:r w:rsidR="009B1B75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657437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Starostwa Powiatowego w Wołominie</w:t>
      </w:r>
      <w:r w:rsidR="009B1B75" w:rsidRPr="007A09F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 Szkolenie</w:t>
      </w:r>
      <w:r w:rsidR="009B1B75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510C9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powinno odbyć się </w:t>
      </w:r>
      <w:r w:rsidR="009B1B75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</w:t>
      </w:r>
      <w:r w:rsidR="00DF4A42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ramach i na zasadach zgodny</w:t>
      </w:r>
      <w:r w:rsidR="009B1B75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ch</w:t>
      </w:r>
      <w:r w:rsidR="00DF4A42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z projektem grantowym</w:t>
      </w:r>
      <w:r w:rsidR="00E0758F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657437" w:rsidRPr="007A09F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pn. „Cyberbezpieczny Samorząd”, </w:t>
      </w:r>
      <w:r w:rsidR="00DF4A42"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tj. w szczególności</w:t>
      </w:r>
      <w:r w:rsidR="00657437"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6BF836A1" w14:textId="5E6CE0EA" w:rsidR="00657437" w:rsidRPr="007A09FE" w:rsidRDefault="00657437" w:rsidP="000C7D3D">
      <w:pPr>
        <w:spacing w:after="0" w:line="300" w:lineRule="auto"/>
        <w:ind w:left="709" w:right="11" w:hanging="709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510C9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tytuł </w:t>
      </w: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projektu: Bezpieczne Dane, Bezpieczny Samorząd: Modernizacja infrastruktury IT w Powiecie Wołomińskim, </w:t>
      </w:r>
    </w:p>
    <w:p w14:paraId="2C54B8EC" w14:textId="77777777" w:rsidR="00657437" w:rsidRPr="007A09FE" w:rsidRDefault="00657437" w:rsidP="000C7D3D">
      <w:pPr>
        <w:spacing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programu: Fundusze Europejskie na Rozwój Cyfrowy (FERC), </w:t>
      </w:r>
    </w:p>
    <w:p w14:paraId="49470815" w14:textId="77777777" w:rsidR="00657437" w:rsidRPr="007A09FE" w:rsidRDefault="00657437" w:rsidP="000C7D3D">
      <w:pPr>
        <w:spacing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Priorytet: II Zaawansowane usługi cyfrowe, </w:t>
      </w:r>
    </w:p>
    <w:p w14:paraId="6F090179" w14:textId="77777777" w:rsidR="00DF4A42" w:rsidRPr="007A09FE" w:rsidRDefault="00657437" w:rsidP="000C7D3D">
      <w:pPr>
        <w:spacing w:after="0" w:line="300" w:lineRule="auto"/>
        <w:ind w:left="709" w:right="11" w:hanging="709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Działanie: 2.2. — Wzmocnienie krajowego systemu </w:t>
      </w:r>
      <w:proofErr w:type="spellStart"/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cyberbezpieczeństwa</w:t>
      </w:r>
      <w:proofErr w:type="spellEnd"/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423D7E"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3F4AF13A" w14:textId="6C0DB715" w:rsidR="00657437" w:rsidRPr="007A09FE" w:rsidRDefault="00657437" w:rsidP="00FB3790">
      <w:pPr>
        <w:pStyle w:val="Akapitzlist"/>
        <w:numPr>
          <w:ilvl w:val="0"/>
          <w:numId w:val="37"/>
        </w:numPr>
        <w:spacing w:after="0" w:line="300" w:lineRule="auto"/>
        <w:ind w:left="709" w:right="11" w:hanging="709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Europejskiego Funduszu Rozwoju Regionalnego (EFRR), </w:t>
      </w:r>
    </w:p>
    <w:p w14:paraId="048D3174" w14:textId="768AC795" w:rsidR="00657437" w:rsidRPr="007A09FE" w:rsidRDefault="00657437" w:rsidP="000C7D3D">
      <w:pPr>
        <w:spacing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Nr naboru FERC.02.02-CS.01-001/23.</w:t>
      </w:r>
    </w:p>
    <w:bookmarkEnd w:id="4"/>
    <w:p w14:paraId="10EEEA72" w14:textId="77777777" w:rsidR="002205F3" w:rsidRPr="007A09FE" w:rsidRDefault="002205F3" w:rsidP="000C7D3D">
      <w:pPr>
        <w:pStyle w:val="Akapitzlist"/>
        <w:spacing w:after="0" w:line="300" w:lineRule="auto"/>
        <w:ind w:left="780" w:right="11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B1CC5D3" w14:textId="47915616" w:rsidR="00752A5A" w:rsidRPr="007A09FE" w:rsidRDefault="00CF3A8A" w:rsidP="00FB3790">
      <w:pPr>
        <w:spacing w:after="0" w:line="300" w:lineRule="auto"/>
        <w:ind w:left="0" w:right="1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drawing>
          <wp:inline distT="0" distB="0" distL="0" distR="0" wp14:anchorId="44306EA1" wp14:editId="1110DCD9">
            <wp:extent cx="63961" cy="95934"/>
            <wp:effectExtent l="0" t="0" r="0" b="0"/>
            <wp:docPr id="55236" name="Picture 55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36" name="Picture 5523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961" cy="9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05F3"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Zamawiający:</w:t>
      </w:r>
    </w:p>
    <w:p w14:paraId="467D1E13" w14:textId="65E31183" w:rsidR="002205F3" w:rsidRPr="007A09FE" w:rsidRDefault="00ED3F13" w:rsidP="000C7D3D">
      <w:pPr>
        <w:spacing w:after="0" w:line="300" w:lineRule="auto"/>
        <w:ind w:left="726" w:right="4167" w:hanging="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5" w:name="_Hlk205209262"/>
      <w:bookmarkStart w:id="6" w:name="_Hlk202966174"/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Powiat Wołomiński</w:t>
      </w:r>
    </w:p>
    <w:p w14:paraId="50970984" w14:textId="77777777" w:rsidR="002205F3" w:rsidRPr="00D542DC" w:rsidRDefault="002205F3" w:rsidP="000C7D3D">
      <w:pPr>
        <w:spacing w:after="0" w:line="300" w:lineRule="auto"/>
        <w:ind w:left="726" w:right="4167" w:hanging="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09FE">
        <w:rPr>
          <w:rFonts w:asciiTheme="minorHAnsi" w:hAnsiTheme="minorHAnsi" w:cstheme="minorHAnsi"/>
          <w:color w:val="000000" w:themeColor="text1"/>
          <w:sz w:val="22"/>
          <w:szCs w:val="22"/>
        </w:rPr>
        <w:t>05-200 Wołomin</w:t>
      </w:r>
    </w:p>
    <w:p w14:paraId="36D1A34A" w14:textId="71595485" w:rsidR="002205F3" w:rsidRPr="00D542DC" w:rsidRDefault="002205F3" w:rsidP="000C7D3D">
      <w:pPr>
        <w:spacing w:after="0" w:line="300" w:lineRule="auto"/>
        <w:ind w:left="726" w:right="4167" w:hanging="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ul. Prądzyńskiego 3</w:t>
      </w:r>
    </w:p>
    <w:p w14:paraId="1863B17F" w14:textId="77777777" w:rsidR="00F76D73" w:rsidRPr="00D542DC" w:rsidRDefault="00F76D73" w:rsidP="000C7D3D">
      <w:pPr>
        <w:spacing w:after="0" w:line="300" w:lineRule="auto"/>
        <w:ind w:left="726" w:right="4167" w:hanging="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NIP: 125-09-40-609 </w:t>
      </w:r>
    </w:p>
    <w:p w14:paraId="2EDA1E78" w14:textId="439D23A9" w:rsidR="00F76D73" w:rsidRPr="00D542DC" w:rsidRDefault="00F76D73" w:rsidP="000C7D3D">
      <w:pPr>
        <w:spacing w:after="0" w:line="300" w:lineRule="auto"/>
        <w:ind w:left="726" w:right="4167" w:hanging="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REGON: 013269344</w:t>
      </w:r>
    </w:p>
    <w:bookmarkEnd w:id="5"/>
    <w:p w14:paraId="49DE1D46" w14:textId="6251A382" w:rsidR="00752A5A" w:rsidRPr="00D542DC" w:rsidRDefault="00CF3A8A" w:rsidP="000C7D3D">
      <w:pPr>
        <w:spacing w:after="0" w:line="300" w:lineRule="auto"/>
        <w:ind w:left="726" w:right="4167" w:hanging="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e-mail: </w:t>
      </w:r>
      <w:hyperlink r:id="rId9" w:history="1">
        <w:r w:rsidR="00252311" w:rsidRPr="00D542DC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</w:rPr>
          <w:t>kancelaria@powiat-wolominski.pl</w:t>
        </w:r>
      </w:hyperlink>
    </w:p>
    <w:p w14:paraId="7073D371" w14:textId="77777777" w:rsidR="00252311" w:rsidRPr="00D542DC" w:rsidRDefault="00252311" w:rsidP="000C7D3D">
      <w:pPr>
        <w:spacing w:after="0" w:line="300" w:lineRule="auto"/>
        <w:ind w:left="726" w:right="4167" w:hanging="6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bookmarkEnd w:id="6"/>
    <w:p w14:paraId="6915D660" w14:textId="18FD3CDA" w:rsidR="00752A5A" w:rsidRPr="00D542DC" w:rsidRDefault="00252311" w:rsidP="00FB3790">
      <w:pPr>
        <w:spacing w:after="0" w:line="300" w:lineRule="auto"/>
        <w:ind w:left="-142" w:right="1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</w:t>
      </w:r>
      <w:r w:rsidR="000C7D3D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II. </w:t>
      </w:r>
      <w:r w:rsidR="00CF3A8A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Tryb zamówienia</w:t>
      </w:r>
    </w:p>
    <w:p w14:paraId="05CE19D0" w14:textId="77777777" w:rsidR="00752A5A" w:rsidRPr="00D542DC" w:rsidRDefault="00CF3A8A" w:rsidP="000C7D3D">
      <w:pPr>
        <w:numPr>
          <w:ilvl w:val="0"/>
          <w:numId w:val="1"/>
        </w:numPr>
        <w:spacing w:after="0" w:line="300" w:lineRule="auto"/>
        <w:ind w:left="993" w:right="14" w:hanging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Na podstawie art. 2 ust. 1 pkt. 1 ustawy z dnia 11 września 2019 r. Prawo zamówień publicznych niniejsze postępowanie nie podlega przepisom ww. ustawy.</w:t>
      </w:r>
    </w:p>
    <w:p w14:paraId="5C562A2E" w14:textId="4B65BE5E" w:rsidR="00752A5A" w:rsidRPr="00D542DC" w:rsidRDefault="00CF3A8A" w:rsidP="000C7D3D">
      <w:pPr>
        <w:numPr>
          <w:ilvl w:val="0"/>
          <w:numId w:val="1"/>
        </w:numPr>
        <w:spacing w:after="0" w:line="300" w:lineRule="auto"/>
        <w:ind w:left="993" w:right="14" w:hanging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</w:t>
      </w:r>
      <w:r w:rsidR="00AF75B5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dopuszcza składanie ofert częściowych.</w:t>
      </w:r>
    </w:p>
    <w:p w14:paraId="709D1D52" w14:textId="77777777" w:rsidR="00752A5A" w:rsidRPr="00D542DC" w:rsidRDefault="00CF3A8A" w:rsidP="000C7D3D">
      <w:pPr>
        <w:numPr>
          <w:ilvl w:val="0"/>
          <w:numId w:val="1"/>
        </w:numPr>
        <w:spacing w:after="0" w:line="300" w:lineRule="auto"/>
        <w:ind w:left="993" w:right="14" w:hanging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Zamawiający nie dopuszcza składania ofert wariantowych.</w:t>
      </w:r>
    </w:p>
    <w:p w14:paraId="3E53EABF" w14:textId="5E3F46A8" w:rsidR="00752A5A" w:rsidRPr="00D542DC" w:rsidRDefault="00CF3A8A" w:rsidP="000C7D3D">
      <w:pPr>
        <w:numPr>
          <w:ilvl w:val="0"/>
          <w:numId w:val="1"/>
        </w:numPr>
        <w:spacing w:after="0" w:line="300" w:lineRule="auto"/>
        <w:ind w:left="993" w:right="14" w:hanging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Zamawiający nie przewiduje udzielania zamówień uzupełniających.</w:t>
      </w:r>
    </w:p>
    <w:p w14:paraId="2B8EBB72" w14:textId="1295842A" w:rsidR="0091726A" w:rsidRPr="00D542DC" w:rsidRDefault="00CF3A8A" w:rsidP="000C7D3D">
      <w:pPr>
        <w:numPr>
          <w:ilvl w:val="0"/>
          <w:numId w:val="1"/>
        </w:numPr>
        <w:spacing w:after="0" w:line="300" w:lineRule="auto"/>
        <w:ind w:left="993" w:right="14" w:hanging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Postępowanie prowadzone jest w języku polskim, w portalu Baza Konkurencyjności: </w:t>
      </w:r>
      <w:hyperlink r:id="rId10" w:history="1">
        <w:r w:rsidR="0091726A" w:rsidRPr="00D542DC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</w:rPr>
          <w:t>https://bazakonkurencyjnosci.funduszeeuropejskie.gov.pl</w:t>
        </w:r>
      </w:hyperlink>
    </w:p>
    <w:p w14:paraId="44AF95EB" w14:textId="77777777" w:rsidR="00252311" w:rsidRPr="00D542DC" w:rsidRDefault="00252311" w:rsidP="000C7D3D">
      <w:pPr>
        <w:spacing w:after="0" w:line="300" w:lineRule="auto"/>
        <w:ind w:left="0" w:right="1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</w:t>
      </w:r>
    </w:p>
    <w:p w14:paraId="19AA5E4A" w14:textId="78A09CE3" w:rsidR="00752A5A" w:rsidRPr="00D542DC" w:rsidRDefault="00CF3A8A" w:rsidP="000C7D3D">
      <w:pPr>
        <w:spacing w:after="0" w:line="300" w:lineRule="auto"/>
        <w:ind w:left="0" w:right="1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III. Przedmiot zamówienia:</w:t>
      </w:r>
    </w:p>
    <w:p w14:paraId="17BC61EE" w14:textId="5BA9CCA7" w:rsidR="00752A5A" w:rsidRPr="00D542DC" w:rsidRDefault="00D542DC" w:rsidP="00D542D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Szkolenie</w:t>
      </w:r>
      <w:r w:rsidR="006A6E18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bookmarkStart w:id="7" w:name="_Hlk202966227"/>
      <w:r w:rsidR="003926B0" w:rsidRPr="00D542D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z zakresu </w:t>
      </w:r>
      <w:proofErr w:type="spellStart"/>
      <w:r w:rsidRPr="00D542DC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>Certified</w:t>
      </w:r>
      <w:proofErr w:type="spellEnd"/>
      <w:r w:rsidRPr="00D542DC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 xml:space="preserve"> </w:t>
      </w:r>
      <w:proofErr w:type="spellStart"/>
      <w:r w:rsidRPr="00D542DC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>stromshield</w:t>
      </w:r>
      <w:proofErr w:type="spellEnd"/>
      <w:r w:rsidRPr="00D542DC">
        <w:rPr>
          <w:rFonts w:ascii="Times New Roman" w:eastAsiaTheme="minorEastAsia" w:hAnsi="Times New Roman" w:cs="Times New Roman"/>
          <w:b/>
          <w:bCs/>
          <w:color w:val="000000" w:themeColor="text1"/>
          <w:kern w:val="0"/>
          <w:sz w:val="22"/>
          <w:szCs w:val="22"/>
        </w:rPr>
        <w:t xml:space="preserve"> network administrator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</w:p>
    <w:bookmarkEnd w:id="7"/>
    <w:p w14:paraId="26922A08" w14:textId="360B5333" w:rsidR="00752A5A" w:rsidRPr="00D542DC" w:rsidRDefault="00CF3A8A" w:rsidP="00D542DC">
      <w:pPr>
        <w:pStyle w:val="Akapitzlist"/>
        <w:numPr>
          <w:ilvl w:val="0"/>
          <w:numId w:val="39"/>
        </w:numPr>
        <w:spacing w:after="0" w:line="300" w:lineRule="auto"/>
        <w:ind w:right="1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Szczegółowy opis przedmiotu zamówienia znajduje się w załączniku nr </w:t>
      </w:r>
      <w:r w:rsidR="00307FCC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 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do zapytania ofertowego.</w:t>
      </w:r>
    </w:p>
    <w:p w14:paraId="74B88345" w14:textId="77777777" w:rsidR="0091726A" w:rsidRPr="00D542DC" w:rsidRDefault="0091726A" w:rsidP="000C7D3D">
      <w:pPr>
        <w:pStyle w:val="Akapitzlist"/>
        <w:spacing w:after="0" w:line="300" w:lineRule="auto"/>
        <w:ind w:left="993" w:right="381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F03F95" w14:textId="77777777" w:rsidR="008E2A41" w:rsidRPr="00775747" w:rsidRDefault="00CF3A8A" w:rsidP="000C7D3D">
      <w:pPr>
        <w:numPr>
          <w:ilvl w:val="0"/>
          <w:numId w:val="2"/>
        </w:numPr>
        <w:spacing w:after="0" w:line="300" w:lineRule="auto"/>
        <w:ind w:left="0" w:right="14" w:firstLine="0"/>
        <w:rPr>
          <w:rFonts w:asciiTheme="minorHAnsi" w:hAnsiTheme="minorHAnsi" w:cstheme="minorHAnsi"/>
          <w:color w:val="EE0000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Termin realizacji zamówienia</w:t>
      </w:r>
      <w:r w:rsidR="009037D4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048BE" w:rsidRPr="00775747">
        <w:rPr>
          <w:rFonts w:asciiTheme="minorHAnsi" w:hAnsiTheme="minorHAnsi" w:cstheme="minorHAnsi"/>
          <w:color w:val="EE0000"/>
          <w:sz w:val="22"/>
          <w:szCs w:val="22"/>
        </w:rPr>
        <w:tab/>
      </w:r>
      <w:r w:rsidR="008048BE" w:rsidRPr="00775747">
        <w:rPr>
          <w:rFonts w:asciiTheme="minorHAnsi" w:hAnsiTheme="minorHAnsi" w:cstheme="minorHAnsi"/>
          <w:color w:val="EE0000"/>
          <w:sz w:val="22"/>
          <w:szCs w:val="22"/>
        </w:rPr>
        <w:tab/>
      </w:r>
    </w:p>
    <w:p w14:paraId="3D16C2DD" w14:textId="2A5B1470" w:rsidR="006770EA" w:rsidRPr="003258C7" w:rsidRDefault="006770EA" w:rsidP="000C7D3D">
      <w:pPr>
        <w:spacing w:after="0" w:line="300" w:lineRule="auto"/>
        <w:ind w:left="0" w:right="14" w:firstLine="0"/>
        <w:rPr>
          <w:rFonts w:asciiTheme="minorHAnsi" w:hAnsiTheme="minorHAnsi" w:cstheme="minorHAnsi"/>
          <w:b/>
          <w:bCs/>
          <w:color w:val="auto"/>
          <w:sz w:val="22"/>
          <w:szCs w:val="22"/>
          <w:rPrChange w:id="8" w:author="M.Rudnik" w:date="2025-11-14T11:02:00Z" w16du:dateUtc="2025-11-14T10:02:00Z">
            <w:rPr>
              <w:rFonts w:asciiTheme="minorHAnsi" w:hAnsiTheme="minorHAnsi" w:cstheme="minorHAnsi"/>
              <w:b/>
              <w:bCs/>
              <w:color w:val="EE0000"/>
              <w:sz w:val="22"/>
              <w:szCs w:val="22"/>
            </w:rPr>
          </w:rPrChange>
        </w:rPr>
      </w:pPr>
      <w:bookmarkStart w:id="9" w:name="_Hlk205201649"/>
      <w:r w:rsidRPr="003258C7">
        <w:rPr>
          <w:rFonts w:asciiTheme="minorHAnsi" w:hAnsiTheme="minorHAnsi" w:cstheme="minorHAnsi"/>
          <w:color w:val="auto"/>
          <w:sz w:val="22"/>
          <w:szCs w:val="22"/>
          <w:rPrChange w:id="10" w:author="M.Rudnik" w:date="2025-11-14T11:02:00Z" w16du:dateUtc="2025-11-14T10:02:00Z">
            <w:rPr>
              <w:rFonts w:asciiTheme="minorHAnsi" w:hAnsiTheme="minorHAnsi" w:cstheme="minorHAnsi"/>
              <w:color w:val="EE0000"/>
              <w:sz w:val="22"/>
              <w:szCs w:val="22"/>
            </w:rPr>
          </w:rPrChange>
        </w:rPr>
        <w:t>Realizacja szkole</w:t>
      </w:r>
      <w:r w:rsidR="008E2A41" w:rsidRPr="003258C7">
        <w:rPr>
          <w:rFonts w:asciiTheme="minorHAnsi" w:hAnsiTheme="minorHAnsi" w:cstheme="minorHAnsi"/>
          <w:color w:val="auto"/>
          <w:sz w:val="22"/>
          <w:szCs w:val="22"/>
          <w:rPrChange w:id="11" w:author="M.Rudnik" w:date="2025-11-14T11:02:00Z" w16du:dateUtc="2025-11-14T10:02:00Z">
            <w:rPr>
              <w:rFonts w:asciiTheme="minorHAnsi" w:hAnsiTheme="minorHAnsi" w:cstheme="minorHAnsi"/>
              <w:color w:val="EE0000"/>
              <w:sz w:val="22"/>
              <w:szCs w:val="22"/>
            </w:rPr>
          </w:rPrChange>
        </w:rPr>
        <w:t xml:space="preserve">nia </w:t>
      </w:r>
      <w:r w:rsidRPr="003258C7">
        <w:rPr>
          <w:rFonts w:asciiTheme="minorHAnsi" w:hAnsiTheme="minorHAnsi" w:cstheme="minorHAnsi"/>
          <w:b/>
          <w:bCs/>
          <w:color w:val="auto"/>
          <w:sz w:val="22"/>
          <w:szCs w:val="22"/>
          <w:rPrChange w:id="12" w:author="M.Rudnik" w:date="2025-11-14T11:02:00Z" w16du:dateUtc="2025-11-14T10:02:00Z">
            <w:rPr>
              <w:rFonts w:asciiTheme="minorHAnsi" w:hAnsiTheme="minorHAnsi" w:cstheme="minorHAnsi"/>
              <w:b/>
              <w:bCs/>
              <w:color w:val="EE0000"/>
              <w:sz w:val="22"/>
              <w:szCs w:val="22"/>
            </w:rPr>
          </w:rPrChange>
        </w:rPr>
        <w:t xml:space="preserve">w terminie do </w:t>
      </w:r>
      <w:del w:id="13" w:author="M.Rudnik" w:date="2025-11-14T11:02:00Z" w16du:dateUtc="2025-11-14T10:02:00Z">
        <w:r w:rsidR="009B1B75" w:rsidRPr="003258C7" w:rsidDel="003258C7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14" w:author="M.Rudnik" w:date="2025-11-14T11:02:00Z" w16du:dateUtc="2025-11-14T10:02:00Z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rPrChange>
          </w:rPr>
          <w:delText>…………..</w:delText>
        </w:r>
        <w:r w:rsidR="0091726A" w:rsidRPr="003258C7" w:rsidDel="003258C7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15" w:author="M.Rudnik" w:date="2025-11-14T11:02:00Z" w16du:dateUtc="2025-11-14T10:02:00Z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rPrChange>
          </w:rPr>
          <w:delText xml:space="preserve">. </w:delText>
        </w:r>
      </w:del>
      <w:ins w:id="16" w:author="M.Rudnik" w:date="2025-11-14T11:02:00Z" w16du:dateUtc="2025-11-14T10:02:00Z">
        <w:r w:rsidR="003258C7" w:rsidRPr="003258C7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17" w:author="M.Rudnik" w:date="2025-11-14T11:02:00Z" w16du:dateUtc="2025-11-14T10:02:00Z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rPrChange>
          </w:rPr>
          <w:t>19.12.2025</w:t>
        </w:r>
      </w:ins>
    </w:p>
    <w:bookmarkEnd w:id="9"/>
    <w:p w14:paraId="7864D9F2" w14:textId="77777777" w:rsidR="00FF4E68" w:rsidRPr="00775747" w:rsidRDefault="00FF4E68" w:rsidP="000C7D3D">
      <w:pPr>
        <w:spacing w:after="0" w:line="300" w:lineRule="auto"/>
        <w:ind w:left="1418" w:right="14" w:firstLine="0"/>
        <w:rPr>
          <w:rFonts w:asciiTheme="minorHAnsi" w:hAnsiTheme="minorHAnsi" w:cstheme="minorHAnsi"/>
          <w:color w:val="EE0000"/>
          <w:sz w:val="22"/>
          <w:szCs w:val="22"/>
        </w:rPr>
      </w:pPr>
    </w:p>
    <w:p w14:paraId="7DDDC5C2" w14:textId="500A16DE" w:rsidR="00752A5A" w:rsidRPr="00D542DC" w:rsidRDefault="00CF3A8A" w:rsidP="000C7D3D">
      <w:pPr>
        <w:numPr>
          <w:ilvl w:val="0"/>
          <w:numId w:val="2"/>
        </w:numPr>
        <w:spacing w:after="0" w:line="300" w:lineRule="auto"/>
        <w:ind w:left="0" w:right="14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Warunki udziału w postępowaniu</w:t>
      </w:r>
      <w:r w:rsidR="00FF4E68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8CEAF7E" w14:textId="7BF34758" w:rsidR="00FF4E68" w:rsidRPr="00D542DC" w:rsidRDefault="00812BFC" w:rsidP="000C7D3D">
      <w:pPr>
        <w:pStyle w:val="Akapitzlist"/>
        <w:numPr>
          <w:ilvl w:val="0"/>
          <w:numId w:val="27"/>
        </w:numPr>
        <w:spacing w:after="0" w:line="300" w:lineRule="auto"/>
        <w:ind w:right="39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</w:t>
      </w:r>
      <w:r w:rsidR="00CF3A8A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udzielenie zamówienia mogą ubiegać się Wykonawcy, którzy: </w:t>
      </w:r>
    </w:p>
    <w:p w14:paraId="4084EADA" w14:textId="0E676F3A" w:rsidR="00FF4E68" w:rsidRPr="00D542DC" w:rsidRDefault="00F92B7A" w:rsidP="00FB3790">
      <w:pPr>
        <w:pStyle w:val="Akapitzlist"/>
        <w:numPr>
          <w:ilvl w:val="0"/>
          <w:numId w:val="38"/>
        </w:numPr>
        <w:spacing w:after="0" w:line="300" w:lineRule="auto"/>
        <w:ind w:left="1276" w:right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FF4E68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najdują się w sytuacji ekonomicznej i finansowej zapewniającej wykonanie zamówienia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FF4E68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463292A6" w14:textId="1708B990" w:rsidR="00FF4E68" w:rsidRPr="00D542DC" w:rsidRDefault="00F92B7A" w:rsidP="00FB3790">
      <w:pPr>
        <w:pStyle w:val="Akapitzlist"/>
        <w:numPr>
          <w:ilvl w:val="0"/>
          <w:numId w:val="38"/>
        </w:numPr>
        <w:spacing w:after="0" w:line="300" w:lineRule="auto"/>
        <w:ind w:left="1276" w:right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FF4E68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ie zalegają z uiszczaniem podatków, opłat lub składek na ubezpieczenie społeczne lub zdrowotne</w:t>
      </w:r>
      <w:r w:rsidR="00BE170D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956A59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32F2E607" w14:textId="1B83FAB6" w:rsidR="008E2A41" w:rsidRPr="00D542DC" w:rsidRDefault="00812BFC" w:rsidP="00FB3790">
      <w:pPr>
        <w:pStyle w:val="Akapitzlist"/>
        <w:numPr>
          <w:ilvl w:val="0"/>
          <w:numId w:val="38"/>
        </w:numPr>
        <w:spacing w:after="0" w:line="300" w:lineRule="auto"/>
        <w:ind w:left="1276" w:right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>dysponu</w:t>
      </w:r>
      <w:r w:rsidR="00BE170D"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>ją</w:t>
      </w:r>
      <w:r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 xml:space="preserve"> odpowiednim potencjałem technicznym oraz osob</w:t>
      </w:r>
      <w:r w:rsidR="003926B0"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>ą zdolną</w:t>
      </w:r>
      <w:r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 xml:space="preserve"> do wykonania zamówienia. Szkolenie będzie prowadzone przez doświadczon</w:t>
      </w:r>
      <w:r w:rsidR="00CD13B8"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>ego trenera</w:t>
      </w:r>
      <w:r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 xml:space="preserve"> posiadając</w:t>
      </w:r>
      <w:r w:rsidR="00510C9A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>ego</w:t>
      </w:r>
      <w:r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 xml:space="preserve"> stosowną wiedzę oraz co najmniej 2 letnie doświadczenie</w:t>
      </w:r>
      <w:r w:rsidR="003926B0"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 xml:space="preserve"> w prowadzeniu szkolenia w zakresie w/w tematyki</w:t>
      </w:r>
      <w:r w:rsidR="00BE170D" w:rsidRPr="00D542DC">
        <w:rPr>
          <w:rFonts w:asciiTheme="minorHAnsi" w:hAnsiTheme="minorHAnsi" w:cstheme="minorHAnsi"/>
          <w:color w:val="000000" w:themeColor="text1"/>
          <w:kern w:val="0"/>
          <w:sz w:val="22"/>
          <w:szCs w:val="22"/>
          <w14:ligatures w14:val="none"/>
        </w:rPr>
        <w:t>;</w:t>
      </w:r>
    </w:p>
    <w:p w14:paraId="46109878" w14:textId="3135DF9A" w:rsidR="00F92B7A" w:rsidRPr="00D542DC" w:rsidRDefault="00F92B7A" w:rsidP="00FB3790">
      <w:pPr>
        <w:numPr>
          <w:ilvl w:val="0"/>
          <w:numId w:val="38"/>
        </w:numPr>
        <w:spacing w:after="0" w:line="300" w:lineRule="auto"/>
        <w:ind w:left="1276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</w:t>
      </w:r>
      <w:bookmarkStart w:id="18" w:name="_Hlk209098378"/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(t. j. Dz. U. 2025 r., poz. 514)</w:t>
      </w:r>
      <w:bookmarkEnd w:id="18"/>
      <w:r w:rsidR="00BE170D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1D847E6" w14:textId="6F18FAE1" w:rsidR="00F92B7A" w:rsidRPr="00D542DC" w:rsidRDefault="00F92B7A" w:rsidP="00FB3790">
      <w:pPr>
        <w:numPr>
          <w:ilvl w:val="0"/>
          <w:numId w:val="38"/>
        </w:numPr>
        <w:spacing w:after="0" w:line="300" w:lineRule="auto"/>
        <w:ind w:left="1276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nie występują pomiędzy Zamawiającym</w:t>
      </w:r>
      <w:r w:rsidR="00F34CAE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Wykonawcą powiazania kapitałowe lub osobowe. Przez powiązania kapitałowe lub osobowe rozumie się wzajemne powiązania między </w:t>
      </w:r>
      <w:r w:rsidR="00BE170D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Zamawiającym 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lub osobami upoważnionymi do zaciągania zobowiązań w imieniu </w:t>
      </w:r>
      <w:r w:rsidR="00BE170D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Zamawiającego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osobami wykonującymi w imieniu </w:t>
      </w:r>
      <w:r w:rsidR="00BE170D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Zamawiającego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czynności związane z przygotowaniem i przeprowadzeniem procedury wyboru </w:t>
      </w:r>
      <w:r w:rsidR="00BE170D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ykonawcy</w:t>
      </w:r>
      <w:r w:rsidR="00F34CAE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</w:t>
      </w:r>
      <w:r w:rsidR="00BE170D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ykonawcą, polegające w szczególności na: </w:t>
      </w:r>
    </w:p>
    <w:p w14:paraId="514B02C4" w14:textId="77777777" w:rsidR="00F92B7A" w:rsidRPr="00D542DC" w:rsidRDefault="00F92B7A" w:rsidP="00FB3790">
      <w:pPr>
        <w:numPr>
          <w:ilvl w:val="0"/>
          <w:numId w:val="41"/>
        </w:numPr>
        <w:spacing w:after="0" w:line="300" w:lineRule="auto"/>
        <w:ind w:left="2127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uczestniczeniu w spółce jako wspólnik spółki cywilnej lub spółki osobowej, </w:t>
      </w:r>
    </w:p>
    <w:p w14:paraId="45B60C98" w14:textId="77777777" w:rsidR="00F92B7A" w:rsidRPr="00D542DC" w:rsidRDefault="00F92B7A" w:rsidP="00FB3790">
      <w:pPr>
        <w:numPr>
          <w:ilvl w:val="0"/>
          <w:numId w:val="41"/>
        </w:numPr>
        <w:spacing w:after="0" w:line="300" w:lineRule="auto"/>
        <w:ind w:left="2127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posiadaniu co najmniej 10 % udziałów lub akcji, </w:t>
      </w:r>
    </w:p>
    <w:p w14:paraId="740DF291" w14:textId="77777777" w:rsidR="00F92B7A" w:rsidRPr="00D542DC" w:rsidRDefault="00F92B7A" w:rsidP="00FB3790">
      <w:pPr>
        <w:numPr>
          <w:ilvl w:val="0"/>
          <w:numId w:val="41"/>
        </w:numPr>
        <w:spacing w:after="0" w:line="300" w:lineRule="auto"/>
        <w:ind w:left="2127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pełnieniu funkcji członka organu nadzorczego lub zarządzającego, prokurenta, pełnomocnika, </w:t>
      </w:r>
    </w:p>
    <w:p w14:paraId="561F8C3A" w14:textId="77777777" w:rsidR="00F92B7A" w:rsidRPr="00D542DC" w:rsidRDefault="00F92B7A" w:rsidP="00FB3790">
      <w:pPr>
        <w:numPr>
          <w:ilvl w:val="0"/>
          <w:numId w:val="41"/>
        </w:numPr>
        <w:spacing w:after="0" w:line="300" w:lineRule="auto"/>
        <w:ind w:left="2127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 </w:t>
      </w:r>
    </w:p>
    <w:p w14:paraId="0FE10794" w14:textId="77777777" w:rsidR="00427EFB" w:rsidRDefault="00427EFB" w:rsidP="00FB3790">
      <w:pPr>
        <w:pStyle w:val="Akapitzlist"/>
        <w:numPr>
          <w:ilvl w:val="0"/>
          <w:numId w:val="27"/>
        </w:numPr>
        <w:spacing w:after="0" w:line="300" w:lineRule="auto"/>
        <w:ind w:left="993" w:right="353" w:hanging="349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>Wszystkie koszty poniesione przez Wykonawcę szkoleń muszą być zgodne z katalogiem wydatków kwalifikowalnych programu Cyberbezpieczny Samorząd.</w:t>
      </w:r>
    </w:p>
    <w:p w14:paraId="25EDE1DE" w14:textId="016C74DB" w:rsidR="00F34CAE" w:rsidRPr="00D542DC" w:rsidRDefault="00F34CAE" w:rsidP="00FB3790">
      <w:pPr>
        <w:pStyle w:val="Akapitzlist"/>
        <w:numPr>
          <w:ilvl w:val="0"/>
          <w:numId w:val="27"/>
        </w:numPr>
        <w:spacing w:after="0" w:line="300" w:lineRule="auto"/>
        <w:ind w:left="993" w:right="353" w:hanging="349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Wszystkie wytworzone</w:t>
      </w:r>
      <w:r w:rsidR="00834A3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szkolenia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materiały papierowe powinny być drukowane na papierze z recyklingu zgodnie z zasadą DNSH (do no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significant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834A3D">
        <w:rPr>
          <w:rFonts w:asciiTheme="minorHAnsi" w:hAnsiTheme="minorHAnsi" w:cstheme="minorHAnsi"/>
          <w:color w:val="000000" w:themeColor="text1"/>
          <w:sz w:val="22"/>
          <w:szCs w:val="22"/>
        </w:rPr>
        <w:t>harm</w:t>
      </w:r>
      <w:proofErr w:type="spellEnd"/>
      <w:r w:rsidR="00834A3D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00D49063" w14:textId="4FA297CD" w:rsidR="00427EFB" w:rsidRPr="007F202B" w:rsidRDefault="00427EFB" w:rsidP="00FB3790">
      <w:pPr>
        <w:pStyle w:val="Akapitzlist"/>
        <w:numPr>
          <w:ilvl w:val="0"/>
          <w:numId w:val="27"/>
        </w:numPr>
        <w:spacing w:after="0" w:line="300" w:lineRule="auto"/>
        <w:ind w:left="993" w:right="353" w:hanging="349"/>
        <w:rPr>
          <w:rFonts w:asciiTheme="minorHAnsi" w:hAnsiTheme="minorHAnsi" w:cstheme="minorHAnsi"/>
          <w:color w:val="auto"/>
          <w:sz w:val="22"/>
          <w:szCs w:val="22"/>
          <w:rPrChange w:id="19" w:author="M.Rudnik" w:date="2025-11-14T10:58:00Z" w16du:dateUtc="2025-11-14T09:58:00Z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rPrChange>
        </w:rPr>
      </w:pP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Wykonawca zobowiązany jest do oznakowania wszelkich materiałów szkoleniowych, certyfikatów</w:t>
      </w:r>
      <w:r w:rsidR="003926B0"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D542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oraz dokumentacji zgodnie z wytycznymi w zakresie promocji i oznakowania projektów finansowanych w ramach programu „Cyberbezpieczny </w:t>
      </w:r>
      <w:r w:rsidRPr="007F202B">
        <w:rPr>
          <w:rFonts w:asciiTheme="minorHAnsi" w:hAnsiTheme="minorHAnsi" w:cstheme="minorHAnsi"/>
          <w:color w:val="auto"/>
          <w:sz w:val="22"/>
          <w:szCs w:val="22"/>
          <w:rPrChange w:id="20" w:author="M.Rudnik" w:date="2025-11-14T10:58:00Z" w16du:dateUtc="2025-11-14T09:58:00Z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rPrChange>
        </w:rPr>
        <w:t>Samorząd” i Funduszy Europejskich.</w:t>
      </w:r>
    </w:p>
    <w:p w14:paraId="78E82B14" w14:textId="12391007" w:rsidR="00D542DC" w:rsidRPr="007F202B" w:rsidRDefault="00510C9A" w:rsidP="00D542DC">
      <w:pPr>
        <w:pStyle w:val="Akapitzlist"/>
        <w:numPr>
          <w:ilvl w:val="0"/>
          <w:numId w:val="27"/>
        </w:numPr>
        <w:spacing w:after="0" w:line="300" w:lineRule="auto"/>
        <w:ind w:right="353"/>
        <w:rPr>
          <w:rFonts w:asciiTheme="minorHAnsi" w:hAnsiTheme="minorHAnsi" w:cstheme="minorHAnsi"/>
          <w:color w:val="auto"/>
          <w:sz w:val="22"/>
          <w:szCs w:val="22"/>
          <w:rPrChange w:id="21" w:author="M.Rudnik" w:date="2025-11-14T10:58:00Z" w16du:dateUtc="2025-11-14T09:58:00Z">
            <w:rPr>
              <w:rFonts w:asciiTheme="minorHAnsi" w:hAnsiTheme="minorHAnsi" w:cstheme="minorHAnsi"/>
              <w:color w:val="C45911" w:themeColor="accent2" w:themeShade="BF"/>
              <w:sz w:val="22"/>
              <w:szCs w:val="22"/>
            </w:rPr>
          </w:rPrChange>
        </w:rPr>
      </w:pPr>
      <w:bookmarkStart w:id="22" w:name="_Hlk212038586"/>
      <w:bookmarkStart w:id="23" w:name="_Hlk205218427"/>
      <w:bookmarkStart w:id="24" w:name="_Hlk206067501"/>
      <w:r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25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>C</w:t>
      </w:r>
      <w:r w:rsidR="007A09FE"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26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>el</w:t>
      </w:r>
      <w:r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27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>em szkolenia jest</w:t>
      </w:r>
      <w:r w:rsidR="007A09FE"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28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 xml:space="preserve"> </w:t>
      </w:r>
      <w:r w:rsidR="001F0C48"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29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>m.in.</w:t>
      </w:r>
      <w:r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30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>:</w:t>
      </w:r>
      <w:r w:rsidR="001F0C48"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31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 xml:space="preserve"> </w:t>
      </w:r>
      <w:r w:rsidR="00D542DC"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32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 xml:space="preserve">wyposażenie uczestników w umiejętności potrzebne do samodzielnego przeprowadzania audytów bezpieczeństwa sieci, szybkiego wdrażania polityk bezpieczeństwa oraz konfigurowania i zarządzania urządzeniami </w:t>
      </w:r>
      <w:proofErr w:type="spellStart"/>
      <w:r w:rsidR="00D542DC"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33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>Stormshield</w:t>
      </w:r>
      <w:proofErr w:type="spellEnd"/>
      <w:r w:rsidR="00D542DC" w:rsidRPr="007F202B">
        <w:rPr>
          <w:rFonts w:asciiTheme="minorHAnsi" w:eastAsia="Times New Roman" w:hAnsiTheme="minorHAnsi" w:cstheme="minorHAnsi"/>
          <w:color w:val="auto"/>
          <w:kern w:val="0"/>
          <w14:ligatures w14:val="none"/>
          <w:rPrChange w:id="34" w:author="M.Rudnik" w:date="2025-11-14T10:58:00Z" w16du:dateUtc="2025-11-14T09:58:00Z">
            <w:rPr>
              <w:rFonts w:asciiTheme="minorHAnsi" w:eastAsia="Times New Roman" w:hAnsiTheme="minorHAnsi" w:cstheme="minorHAnsi"/>
              <w:color w:val="C45911" w:themeColor="accent2" w:themeShade="BF"/>
              <w:kern w:val="0"/>
              <w14:ligatures w14:val="none"/>
            </w:rPr>
          </w:rPrChange>
        </w:rPr>
        <w:t>.</w:t>
      </w:r>
    </w:p>
    <w:bookmarkEnd w:id="22"/>
    <w:p w14:paraId="578179FA" w14:textId="32289BB5" w:rsidR="004C1AEA" w:rsidRPr="00510C9A" w:rsidRDefault="004C1AEA" w:rsidP="00FB3790">
      <w:pPr>
        <w:pStyle w:val="Akapitzlist"/>
        <w:spacing w:after="0" w:line="300" w:lineRule="auto"/>
        <w:ind w:left="993" w:right="353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510C9A">
        <w:rPr>
          <w:rFonts w:asciiTheme="minorHAnsi" w:hAnsiTheme="minorHAnsi" w:cstheme="minorHAnsi"/>
          <w:color w:val="auto"/>
          <w:sz w:val="22"/>
          <w:szCs w:val="22"/>
        </w:rPr>
        <w:t>Szkoleni</w:t>
      </w:r>
      <w:r w:rsidR="00F92B7A" w:rsidRPr="00510C9A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427EFB" w:rsidRPr="00510C9A">
        <w:rPr>
          <w:rFonts w:asciiTheme="minorHAnsi" w:hAnsiTheme="minorHAnsi" w:cstheme="minorHAnsi"/>
          <w:color w:val="auto"/>
          <w:sz w:val="22"/>
          <w:szCs w:val="22"/>
        </w:rPr>
        <w:t xml:space="preserve"> powinn</w:t>
      </w:r>
      <w:r w:rsidR="00F92B7A" w:rsidRPr="00510C9A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427EFB" w:rsidRPr="00510C9A">
        <w:rPr>
          <w:rFonts w:asciiTheme="minorHAnsi" w:hAnsiTheme="minorHAnsi" w:cstheme="minorHAnsi"/>
          <w:color w:val="auto"/>
          <w:sz w:val="22"/>
          <w:szCs w:val="22"/>
        </w:rPr>
        <w:t xml:space="preserve"> być</w:t>
      </w:r>
      <w:r w:rsidRPr="00510C9A">
        <w:rPr>
          <w:rFonts w:asciiTheme="minorHAnsi" w:hAnsiTheme="minorHAnsi" w:cstheme="minorHAnsi"/>
          <w:color w:val="auto"/>
          <w:sz w:val="22"/>
          <w:szCs w:val="22"/>
        </w:rPr>
        <w:t xml:space="preserve"> zgodne z ISO/IEC 27001, Ustawą o Krajowym Systemie </w:t>
      </w:r>
      <w:proofErr w:type="spellStart"/>
      <w:r w:rsidRPr="00510C9A">
        <w:rPr>
          <w:rFonts w:asciiTheme="minorHAnsi" w:hAnsiTheme="minorHAnsi" w:cstheme="minorHAnsi"/>
          <w:color w:val="auto"/>
          <w:sz w:val="22"/>
          <w:szCs w:val="22"/>
        </w:rPr>
        <w:t>Cyberbezpieczeństwa</w:t>
      </w:r>
      <w:proofErr w:type="spellEnd"/>
      <w:r w:rsidRPr="00510C9A">
        <w:rPr>
          <w:rFonts w:asciiTheme="minorHAnsi" w:hAnsiTheme="minorHAnsi" w:cstheme="minorHAnsi"/>
          <w:color w:val="auto"/>
          <w:sz w:val="22"/>
          <w:szCs w:val="22"/>
        </w:rPr>
        <w:t xml:space="preserve"> oraz Ustawą o ochronie danych osobowych (RODO).</w:t>
      </w:r>
    </w:p>
    <w:bookmarkEnd w:id="23"/>
    <w:p w14:paraId="5DB38FFB" w14:textId="5AEA4D50" w:rsidR="00941E5B" w:rsidRPr="00510C9A" w:rsidRDefault="00941E5B" w:rsidP="00FB3790">
      <w:pPr>
        <w:spacing w:after="0" w:line="300" w:lineRule="auto"/>
        <w:ind w:left="993" w:right="353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510C9A">
        <w:rPr>
          <w:rFonts w:asciiTheme="minorHAnsi" w:hAnsiTheme="minorHAnsi" w:cstheme="minorHAnsi"/>
          <w:color w:val="auto"/>
          <w:sz w:val="22"/>
          <w:szCs w:val="22"/>
        </w:rPr>
        <w:t xml:space="preserve">W ramach szkolenia Wykonawca przeprowadzi </w:t>
      </w:r>
      <w:bookmarkStart w:id="35" w:name="_Hlk209430457"/>
      <w:r w:rsidRPr="00510C9A">
        <w:rPr>
          <w:rFonts w:asciiTheme="minorHAnsi" w:hAnsiTheme="minorHAnsi" w:cstheme="minorHAnsi"/>
          <w:color w:val="auto"/>
          <w:sz w:val="22"/>
          <w:szCs w:val="22"/>
        </w:rPr>
        <w:t>ankietę diagnostyczną przed i po szkoleniu w celu oceny efektów.</w:t>
      </w:r>
      <w:bookmarkEnd w:id="24"/>
      <w:r w:rsidR="00CD13B8" w:rsidRPr="00510C9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bookmarkEnd w:id="35"/>
    <w:p w14:paraId="3B1CCE23" w14:textId="77777777" w:rsidR="00240D4B" w:rsidRPr="001F0C48" w:rsidRDefault="00240D4B" w:rsidP="000C7D3D">
      <w:pPr>
        <w:spacing w:after="0" w:line="300" w:lineRule="auto"/>
        <w:ind w:left="957" w:right="154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5264B124" w14:textId="68AA263D" w:rsidR="00752A5A" w:rsidRPr="001F0C48" w:rsidRDefault="00CF3A8A" w:rsidP="000C7D3D">
      <w:pPr>
        <w:spacing w:after="0" w:line="300" w:lineRule="auto"/>
        <w:ind w:left="3" w:right="14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VI. Miejsce i termin złożenia ofert:</w:t>
      </w:r>
    </w:p>
    <w:p w14:paraId="2E5AD423" w14:textId="69F98E57" w:rsidR="00DE1390" w:rsidRPr="003258C7" w:rsidRDefault="00CF3A8A" w:rsidP="000C7D3D">
      <w:pPr>
        <w:pStyle w:val="Akapitzlist"/>
        <w:numPr>
          <w:ilvl w:val="0"/>
          <w:numId w:val="24"/>
        </w:numPr>
        <w:spacing w:after="0" w:line="300" w:lineRule="auto"/>
        <w:ind w:right="14"/>
        <w:rPr>
          <w:rFonts w:asciiTheme="minorHAnsi" w:hAnsiTheme="minorHAnsi" w:cstheme="minorHAnsi"/>
          <w:b/>
          <w:bCs/>
          <w:color w:val="auto"/>
          <w:sz w:val="22"/>
          <w:szCs w:val="22"/>
          <w:rPrChange w:id="36" w:author="M.Rudnik" w:date="2025-11-14T11:02:00Z" w16du:dateUtc="2025-11-14T10:02:00Z">
            <w:rPr>
              <w:rFonts w:asciiTheme="minorHAnsi" w:hAnsiTheme="minorHAnsi" w:cstheme="minorHAnsi"/>
              <w:b/>
              <w:bCs/>
              <w:color w:val="EE0000"/>
              <w:sz w:val="22"/>
              <w:szCs w:val="22"/>
            </w:rPr>
          </w:rPrChange>
        </w:rPr>
      </w:pPr>
      <w:r w:rsidRPr="003258C7">
        <w:rPr>
          <w:rFonts w:asciiTheme="minorHAnsi" w:hAnsiTheme="minorHAnsi" w:cstheme="minorHAnsi"/>
          <w:color w:val="auto"/>
          <w:sz w:val="22"/>
          <w:szCs w:val="22"/>
        </w:rPr>
        <w:t xml:space="preserve">Ofertę należy złożyć w </w:t>
      </w:r>
      <w:r w:rsidR="00903E32" w:rsidRPr="003258C7">
        <w:rPr>
          <w:rFonts w:asciiTheme="minorHAnsi" w:hAnsiTheme="minorHAnsi" w:cstheme="minorHAnsi"/>
          <w:color w:val="auto"/>
          <w:sz w:val="22"/>
          <w:szCs w:val="22"/>
        </w:rPr>
        <w:t xml:space="preserve">formie elektronicznej poprzez platformę </w:t>
      </w:r>
      <w:r w:rsidR="00903E32" w:rsidRPr="003258C7">
        <w:rPr>
          <w:color w:val="auto"/>
          <w:rPrChange w:id="37" w:author="M.Rudnik" w:date="2025-11-14T11:02:00Z" w16du:dateUtc="2025-11-14T10:02:00Z">
            <w:rPr/>
          </w:rPrChange>
        </w:rPr>
        <w:fldChar w:fldCharType="begin"/>
      </w:r>
      <w:r w:rsidR="00903E32" w:rsidRPr="003258C7">
        <w:rPr>
          <w:color w:val="auto"/>
          <w:rPrChange w:id="38" w:author="M.Rudnik" w:date="2025-11-14T11:02:00Z" w16du:dateUtc="2025-11-14T10:02:00Z">
            <w:rPr/>
          </w:rPrChange>
        </w:rPr>
        <w:instrText>HYPERLINK "https://bazakonkurencyjnosci.funduszeeuropejskie.gov.pl"</w:instrText>
      </w:r>
      <w:r w:rsidR="00903E32" w:rsidRPr="003258C7">
        <w:rPr>
          <w:color w:val="auto"/>
          <w:rPrChange w:id="39" w:author="M.Rudnik" w:date="2025-11-14T11:02:00Z" w16du:dateUtc="2025-11-14T10:02:00Z">
            <w:rPr/>
          </w:rPrChange>
        </w:rPr>
      </w:r>
      <w:r w:rsidR="00903E32" w:rsidRPr="003258C7">
        <w:rPr>
          <w:color w:val="auto"/>
          <w:rPrChange w:id="40" w:author="M.Rudnik" w:date="2025-11-14T11:02:00Z" w16du:dateUtc="2025-11-14T10:02:00Z">
            <w:rPr/>
          </w:rPrChange>
        </w:rPr>
        <w:fldChar w:fldCharType="separate"/>
      </w:r>
      <w:r w:rsidR="00903E32" w:rsidRPr="003258C7">
        <w:rPr>
          <w:rStyle w:val="Hipercze"/>
          <w:rFonts w:asciiTheme="minorHAnsi" w:hAnsiTheme="minorHAnsi" w:cstheme="minorHAnsi"/>
          <w:color w:val="auto"/>
          <w:sz w:val="22"/>
          <w:szCs w:val="22"/>
        </w:rPr>
        <w:t>https://bazakonkurencyjnosci.funduszeeuropejskie.gov.pl</w:t>
      </w:r>
      <w:r w:rsidR="00903E32" w:rsidRPr="003258C7">
        <w:rPr>
          <w:color w:val="auto"/>
          <w:rPrChange w:id="41" w:author="M.Rudnik" w:date="2025-11-14T11:02:00Z" w16du:dateUtc="2025-11-14T10:02:00Z">
            <w:rPr/>
          </w:rPrChange>
        </w:rPr>
        <w:fldChar w:fldCharType="end"/>
      </w:r>
      <w:r w:rsidR="00903E32" w:rsidRPr="003258C7">
        <w:rPr>
          <w:rFonts w:asciiTheme="minorHAnsi" w:hAnsiTheme="minorHAnsi" w:cstheme="minorHAnsi"/>
          <w:color w:val="auto"/>
          <w:sz w:val="22"/>
          <w:szCs w:val="22"/>
        </w:rPr>
        <w:t xml:space="preserve"> w </w:t>
      </w:r>
      <w:r w:rsidRPr="003258C7">
        <w:rPr>
          <w:rFonts w:asciiTheme="minorHAnsi" w:hAnsiTheme="minorHAnsi" w:cstheme="minorHAnsi"/>
          <w:color w:val="auto"/>
          <w:sz w:val="22"/>
          <w:szCs w:val="22"/>
          <w:rPrChange w:id="42" w:author="M.Rudnik" w:date="2025-11-14T11:02:00Z" w16du:dateUtc="2025-11-14T10:02:00Z">
            <w:rPr>
              <w:rFonts w:asciiTheme="minorHAnsi" w:hAnsiTheme="minorHAnsi" w:cstheme="minorHAnsi"/>
              <w:color w:val="EE0000"/>
              <w:sz w:val="22"/>
              <w:szCs w:val="22"/>
            </w:rPr>
          </w:rPrChange>
        </w:rPr>
        <w:t xml:space="preserve">terminie </w:t>
      </w:r>
      <w:r w:rsidRPr="003258C7">
        <w:rPr>
          <w:rFonts w:asciiTheme="minorHAnsi" w:hAnsiTheme="minorHAnsi" w:cstheme="minorHAnsi"/>
          <w:b/>
          <w:bCs/>
          <w:color w:val="auto"/>
          <w:sz w:val="22"/>
          <w:szCs w:val="22"/>
          <w:rPrChange w:id="43" w:author="M.Rudnik" w:date="2025-11-14T11:02:00Z" w16du:dateUtc="2025-11-14T10:02:00Z">
            <w:rPr>
              <w:rFonts w:asciiTheme="minorHAnsi" w:hAnsiTheme="minorHAnsi" w:cstheme="minorHAnsi"/>
              <w:b/>
              <w:bCs/>
              <w:color w:val="EE0000"/>
              <w:sz w:val="22"/>
              <w:szCs w:val="22"/>
            </w:rPr>
          </w:rPrChange>
        </w:rPr>
        <w:t xml:space="preserve">do </w:t>
      </w:r>
      <w:del w:id="44" w:author="M.Rudnik" w:date="2025-11-14T11:02:00Z" w16du:dateUtc="2025-11-14T10:02:00Z">
        <w:r w:rsidR="00CD13B8" w:rsidRPr="003258C7" w:rsidDel="003258C7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45" w:author="M.Rudnik" w:date="2025-11-14T11:02:00Z" w16du:dateUtc="2025-11-14T10:02:00Z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rPrChange>
          </w:rPr>
          <w:delText>………………..</w:delText>
        </w:r>
        <w:r w:rsidR="00CC23FA" w:rsidRPr="003258C7" w:rsidDel="003258C7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46" w:author="M.Rudnik" w:date="2025-11-14T11:02:00Z" w16du:dateUtc="2025-11-14T10:02:00Z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rPrChange>
          </w:rPr>
          <w:delText>.</w:delText>
        </w:r>
        <w:r w:rsidRPr="003258C7" w:rsidDel="003258C7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47" w:author="M.Rudnik" w:date="2025-11-14T11:02:00Z" w16du:dateUtc="2025-11-14T10:02:00Z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rPrChange>
          </w:rPr>
          <w:delText xml:space="preserve"> </w:delText>
        </w:r>
      </w:del>
      <w:ins w:id="48" w:author="M.Rudnik" w:date="2025-11-14T11:02:00Z" w16du:dateUtc="2025-11-14T10:02:00Z">
        <w:r w:rsidR="003258C7" w:rsidRPr="003258C7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49" w:author="M.Rudnik" w:date="2025-11-14T11:02:00Z" w16du:dateUtc="2025-11-14T10:02:00Z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rPrChange>
          </w:rPr>
          <w:t>24.11.2025</w:t>
        </w:r>
        <w:r w:rsidR="003258C7" w:rsidRPr="003258C7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50" w:author="M.Rudnik" w:date="2025-11-14T11:02:00Z" w16du:dateUtc="2025-11-14T10:02:00Z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rPrChange>
          </w:rPr>
          <w:t xml:space="preserve"> </w:t>
        </w:r>
      </w:ins>
      <w:r w:rsidRPr="003258C7">
        <w:rPr>
          <w:rFonts w:asciiTheme="minorHAnsi" w:hAnsiTheme="minorHAnsi" w:cstheme="minorHAnsi"/>
          <w:b/>
          <w:bCs/>
          <w:color w:val="auto"/>
          <w:sz w:val="22"/>
          <w:szCs w:val="22"/>
          <w:rPrChange w:id="51" w:author="M.Rudnik" w:date="2025-11-14T11:02:00Z" w16du:dateUtc="2025-11-14T10:02:00Z">
            <w:rPr>
              <w:rFonts w:asciiTheme="minorHAnsi" w:hAnsiTheme="minorHAnsi" w:cstheme="minorHAnsi"/>
              <w:b/>
              <w:bCs/>
              <w:color w:val="EE0000"/>
              <w:sz w:val="22"/>
              <w:szCs w:val="22"/>
            </w:rPr>
          </w:rPrChange>
        </w:rPr>
        <w:t xml:space="preserve">do godziny </w:t>
      </w:r>
      <w:r w:rsidR="00240D4B" w:rsidRPr="003258C7">
        <w:rPr>
          <w:rFonts w:asciiTheme="minorHAnsi" w:hAnsiTheme="minorHAnsi" w:cstheme="minorHAnsi"/>
          <w:b/>
          <w:bCs/>
          <w:color w:val="auto"/>
          <w:sz w:val="22"/>
          <w:szCs w:val="22"/>
          <w:rPrChange w:id="52" w:author="M.Rudnik" w:date="2025-11-14T11:02:00Z" w16du:dateUtc="2025-11-14T10:02:00Z">
            <w:rPr>
              <w:rFonts w:asciiTheme="minorHAnsi" w:hAnsiTheme="minorHAnsi" w:cstheme="minorHAnsi"/>
              <w:b/>
              <w:bCs/>
              <w:color w:val="EE0000"/>
              <w:sz w:val="22"/>
              <w:szCs w:val="22"/>
            </w:rPr>
          </w:rPrChange>
        </w:rPr>
        <w:t>14:00</w:t>
      </w:r>
      <w:r w:rsidR="00903E32" w:rsidRPr="003258C7">
        <w:rPr>
          <w:rFonts w:asciiTheme="minorHAnsi" w:hAnsiTheme="minorHAnsi" w:cstheme="minorHAnsi"/>
          <w:color w:val="auto"/>
          <w:sz w:val="22"/>
          <w:szCs w:val="22"/>
          <w:rPrChange w:id="53" w:author="M.Rudnik" w:date="2025-11-14T11:02:00Z" w16du:dateUtc="2025-11-14T10:02:00Z">
            <w:rPr>
              <w:rFonts w:asciiTheme="minorHAnsi" w:hAnsiTheme="minorHAnsi" w:cstheme="minorHAnsi"/>
              <w:color w:val="EE0000"/>
              <w:sz w:val="22"/>
              <w:szCs w:val="22"/>
            </w:rPr>
          </w:rPrChange>
        </w:rPr>
        <w:t>.</w:t>
      </w:r>
    </w:p>
    <w:p w14:paraId="5C9EC938" w14:textId="77777777" w:rsidR="00752A5A" w:rsidRPr="001F0C48" w:rsidRDefault="00CF3A8A" w:rsidP="000C7D3D">
      <w:pPr>
        <w:numPr>
          <w:ilvl w:val="0"/>
          <w:numId w:val="9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O wynikach postępowania Zamawiający poinformuje poprzez Bazę Konkurencyjności.</w:t>
      </w:r>
      <w:r w:rsidRPr="001F0C48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1EA8EC12" wp14:editId="517522B0">
            <wp:extent cx="4569" cy="4568"/>
            <wp:effectExtent l="0" t="0" r="0" b="0"/>
            <wp:docPr id="19298" name="Picture 192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8" name="Picture 1929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E789D" w14:textId="0E661BBA" w:rsidR="00812BFC" w:rsidRPr="001F0C48" w:rsidRDefault="00CF3A8A" w:rsidP="000C7D3D">
      <w:pPr>
        <w:numPr>
          <w:ilvl w:val="0"/>
          <w:numId w:val="9"/>
        </w:numPr>
        <w:spacing w:after="0" w:line="300" w:lineRule="auto"/>
        <w:ind w:right="14" w:hanging="36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Komunikacja z Zamawiającym odbywa się przy pomocy </w:t>
      </w:r>
      <w:r w:rsidR="001F39F6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platformy </w:t>
      </w:r>
      <w:hyperlink r:id="rId12" w:history="1">
        <w:r w:rsidR="001F39F6" w:rsidRPr="001F0C4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https://bazakonkurencyjnosci.funduszeeuropejskie.gov.pl</w:t>
        </w:r>
      </w:hyperlink>
    </w:p>
    <w:p w14:paraId="1066E364" w14:textId="22E6A600" w:rsidR="00752A5A" w:rsidRPr="001F0C48" w:rsidRDefault="00CF3A8A" w:rsidP="000C7D3D">
      <w:pPr>
        <w:numPr>
          <w:ilvl w:val="0"/>
          <w:numId w:val="9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4704D781" wp14:editId="1FCC4249">
            <wp:extent cx="4569" cy="4568"/>
            <wp:effectExtent l="0" t="0" r="0" b="0"/>
            <wp:docPr id="19300" name="Picture 19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0" name="Picture 1930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>Aby zapewnić porównywalność wszystkich ofert, Zamawiający zastrzega sobie prawo do skontaktowania się z właściwymi wykonawcami, w celu uzupełnienia lub doprecyzowania przesłanych dokumentów lub udzielenia wyjaśnień.</w:t>
      </w:r>
    </w:p>
    <w:p w14:paraId="4D5F82FE" w14:textId="77777777" w:rsidR="00DE1390" w:rsidRPr="001F0C48" w:rsidRDefault="00DE1390" w:rsidP="000C7D3D">
      <w:pPr>
        <w:tabs>
          <w:tab w:val="center" w:pos="1050"/>
        </w:tabs>
        <w:spacing w:after="0" w:line="300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562E20A9" w14:textId="5DFECFAB" w:rsidR="00752A5A" w:rsidRPr="001F0C48" w:rsidRDefault="00CF3A8A" w:rsidP="000C7D3D">
      <w:pPr>
        <w:tabs>
          <w:tab w:val="center" w:pos="142"/>
          <w:tab w:val="center" w:pos="1701"/>
        </w:tabs>
        <w:spacing w:after="0" w:line="300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 w:rsidRPr="001F0C48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240D4B" w:rsidRPr="001F0C48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>l</w:t>
      </w:r>
      <w:proofErr w:type="spellEnd"/>
      <w:r w:rsidRPr="001F0C48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ab/>
        <w:t>Sposób przygotowania oferty</w:t>
      </w:r>
    </w:p>
    <w:p w14:paraId="42A7C91D" w14:textId="0B66E6A5" w:rsidR="00752A5A" w:rsidRPr="001F0C48" w:rsidRDefault="00CF3A8A" w:rsidP="000C7D3D">
      <w:pPr>
        <w:numPr>
          <w:ilvl w:val="0"/>
          <w:numId w:val="10"/>
        </w:numPr>
        <w:spacing w:after="0" w:line="300" w:lineRule="auto"/>
        <w:ind w:left="709" w:right="14" w:hanging="367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Ofertę należy sporządzić na formularzu ofertowym </w:t>
      </w:r>
      <w:r w:rsidR="004F0267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którego wzór 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stanowiącym załącznik nr </w:t>
      </w:r>
      <w:r w:rsidR="00307FCC" w:rsidRPr="001F0C48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do niniejszego zapytania ofertowego.</w:t>
      </w:r>
    </w:p>
    <w:p w14:paraId="39DB2F95" w14:textId="328029D7" w:rsidR="00752A5A" w:rsidRPr="001F0C48" w:rsidRDefault="00CF3A8A" w:rsidP="000C7D3D">
      <w:pPr>
        <w:numPr>
          <w:ilvl w:val="0"/>
          <w:numId w:val="10"/>
        </w:numPr>
        <w:spacing w:after="0" w:line="300" w:lineRule="auto"/>
        <w:ind w:left="709" w:right="14" w:hanging="367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Do oferty mus</w:t>
      </w:r>
      <w:r w:rsidR="007F655B" w:rsidRPr="001F0C48">
        <w:rPr>
          <w:rFonts w:asciiTheme="minorHAnsi" w:hAnsiTheme="minorHAnsi" w:cstheme="minorHAnsi"/>
          <w:color w:val="auto"/>
          <w:sz w:val="22"/>
          <w:szCs w:val="22"/>
        </w:rPr>
        <w:t>zą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zostać załączon</w:t>
      </w:r>
      <w:r w:rsidR="007F655B" w:rsidRPr="001F0C48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2A6E99" w:rsidRPr="001F0C4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354E953" w14:textId="0D6A734D" w:rsidR="00812BFC" w:rsidRPr="001F0C48" w:rsidRDefault="00FC70A7" w:rsidP="00FB3790">
      <w:pPr>
        <w:pStyle w:val="Akapitzlist"/>
        <w:numPr>
          <w:ilvl w:val="1"/>
          <w:numId w:val="29"/>
        </w:numPr>
        <w:spacing w:after="0" w:line="300" w:lineRule="auto"/>
        <w:ind w:left="1276" w:right="14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BE170D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odpisane </w:t>
      </w:r>
      <w:r w:rsidR="00CF3A8A" w:rsidRPr="001F0C48">
        <w:rPr>
          <w:rFonts w:asciiTheme="minorHAnsi" w:hAnsiTheme="minorHAnsi" w:cstheme="minorHAnsi"/>
          <w:color w:val="auto"/>
          <w:sz w:val="22"/>
          <w:szCs w:val="22"/>
        </w:rPr>
        <w:t>oświadczenie o</w:t>
      </w:r>
      <w:r w:rsidR="00E72C69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spełnieniu warunków udziału w postępowaniu oraz o </w:t>
      </w:r>
      <w:r w:rsidR="00CF3A8A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braku powiązań z Zamawiającym stanowiące </w:t>
      </w:r>
      <w:r w:rsidR="00B44AB6" w:rsidRPr="001F0C48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CF3A8A" w:rsidRPr="001F0C48">
        <w:rPr>
          <w:rFonts w:asciiTheme="minorHAnsi" w:hAnsiTheme="minorHAnsi" w:cstheme="minorHAnsi"/>
          <w:color w:val="auto"/>
          <w:sz w:val="22"/>
          <w:szCs w:val="22"/>
        </w:rPr>
        <w:t>ałącznik nr 3. do niniejszego zapytania ofertowego</w:t>
      </w:r>
      <w:r w:rsidR="002A6E99" w:rsidRPr="001F0C48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594A918" w14:textId="3BB6E83C" w:rsidR="00370380" w:rsidRPr="001F0C48" w:rsidRDefault="00F07458" w:rsidP="00FB3790">
      <w:pPr>
        <w:numPr>
          <w:ilvl w:val="1"/>
          <w:numId w:val="29"/>
        </w:numPr>
        <w:spacing w:after="0" w:line="300" w:lineRule="auto"/>
        <w:ind w:left="1276" w:right="14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podpisane </w:t>
      </w:r>
      <w:r w:rsidR="00F75E31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oświadczenie </w:t>
      </w:r>
      <w:r w:rsidR="00BE170D" w:rsidRPr="001F0C48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75E31" w:rsidRPr="001F0C48">
        <w:rPr>
          <w:rFonts w:asciiTheme="minorHAnsi" w:hAnsiTheme="minorHAnsi" w:cstheme="minorHAnsi"/>
          <w:color w:val="auto"/>
          <w:sz w:val="22"/>
          <w:szCs w:val="22"/>
        </w:rPr>
        <w:t>ykonawcy o posiadanej kadrze</w:t>
      </w:r>
      <w:r w:rsidR="00370380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F2055" w:rsidRPr="001F0C48">
        <w:rPr>
          <w:rFonts w:asciiTheme="minorHAnsi" w:hAnsiTheme="minorHAnsi" w:cstheme="minorHAnsi"/>
          <w:b/>
          <w:bCs/>
          <w:color w:val="auto"/>
          <w:sz w:val="22"/>
          <w:szCs w:val="22"/>
        </w:rPr>
        <w:t>(trenera)</w:t>
      </w:r>
      <w:r w:rsidR="00AF2055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70380" w:rsidRPr="001F0C48">
        <w:rPr>
          <w:rFonts w:asciiTheme="minorHAnsi" w:hAnsiTheme="minorHAnsi" w:cstheme="minorHAnsi"/>
          <w:color w:val="auto"/>
          <w:sz w:val="22"/>
          <w:szCs w:val="22"/>
        </w:rPr>
        <w:t>potwierdzając</w:t>
      </w:r>
      <w:r w:rsidR="00BE170D" w:rsidRPr="001F0C48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370380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92F73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jego </w:t>
      </w:r>
      <w:r w:rsidR="00370380" w:rsidRPr="001F0C48">
        <w:rPr>
          <w:rFonts w:asciiTheme="minorHAnsi" w:hAnsiTheme="minorHAnsi" w:cstheme="minorHAnsi"/>
          <w:color w:val="auto"/>
          <w:sz w:val="22"/>
          <w:szCs w:val="22"/>
        </w:rPr>
        <w:t>posiadane kwalifikacje i doświadczenie</w:t>
      </w:r>
      <w:r w:rsidR="00725BAE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stanowiące </w:t>
      </w:r>
      <w:r w:rsidR="00B44AB6" w:rsidRPr="001F0C48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725BAE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ałącznik nr </w:t>
      </w:r>
      <w:r w:rsidR="00E72C69" w:rsidRPr="001F0C48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725BAE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do niniejszego zapytania ofertowego</w:t>
      </w:r>
      <w:r w:rsidR="002A6E99" w:rsidRPr="001F0C48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FCDF1E4" w14:textId="4F4966FC" w:rsidR="004F0267" w:rsidRPr="001F0C48" w:rsidRDefault="00F07458" w:rsidP="00FB3790">
      <w:pPr>
        <w:numPr>
          <w:ilvl w:val="1"/>
          <w:numId w:val="29"/>
        </w:numPr>
        <w:spacing w:after="0" w:line="300" w:lineRule="auto"/>
        <w:ind w:left="1276" w:right="14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podpisana </w:t>
      </w:r>
      <w:r w:rsidR="00151FE7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informacja o </w:t>
      </w:r>
      <w:r w:rsidR="005E7438" w:rsidRPr="001F0C48">
        <w:rPr>
          <w:rFonts w:asciiTheme="minorHAnsi" w:hAnsiTheme="minorHAnsi" w:cstheme="minorHAnsi"/>
          <w:color w:val="auto"/>
          <w:sz w:val="22"/>
          <w:szCs w:val="22"/>
        </w:rPr>
        <w:t>przetwarzaniu</w:t>
      </w:r>
      <w:r w:rsidR="00151FE7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danych osobowych</w:t>
      </w:r>
      <w:r w:rsidR="005E7438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s</w:t>
      </w:r>
      <w:r w:rsidR="00370380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tanowiąca załącznik nr </w:t>
      </w:r>
      <w:r w:rsidR="00E72C69" w:rsidRPr="001F0C48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370380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do niniejszego </w:t>
      </w:r>
      <w:r w:rsidR="00370380" w:rsidRPr="001F0C48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44AA1C93" wp14:editId="4D170081">
            <wp:extent cx="4569" cy="4568"/>
            <wp:effectExtent l="0" t="0" r="0" b="0"/>
            <wp:docPr id="23476" name="Picture 23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76" name="Picture 2347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0380" w:rsidRPr="001F0C48">
        <w:rPr>
          <w:rFonts w:asciiTheme="minorHAnsi" w:hAnsiTheme="minorHAnsi" w:cstheme="minorHAnsi"/>
          <w:color w:val="auto"/>
          <w:sz w:val="22"/>
          <w:szCs w:val="22"/>
        </w:rPr>
        <w:t>zapytania ofertowego</w:t>
      </w:r>
      <w:r w:rsidR="002A6E99" w:rsidRPr="001F0C48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81A71B1" w14:textId="4E00AC82" w:rsidR="004F0267" w:rsidRPr="001F0C48" w:rsidRDefault="00FC70A7" w:rsidP="00FB3790">
      <w:pPr>
        <w:numPr>
          <w:ilvl w:val="1"/>
          <w:numId w:val="29"/>
        </w:numPr>
        <w:spacing w:after="0" w:line="300" w:lineRule="auto"/>
        <w:ind w:left="1276" w:right="14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4F0267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przypadku złożenia oferty przez pełnomocnika należy załączyć dokument potwierdzający umocowanie.</w:t>
      </w:r>
    </w:p>
    <w:p w14:paraId="75FB83C0" w14:textId="77777777" w:rsidR="004F0267" w:rsidRPr="001F0C48" w:rsidRDefault="004F0267" w:rsidP="00FB3790">
      <w:pPr>
        <w:spacing w:after="0" w:line="300" w:lineRule="auto"/>
        <w:ind w:left="1418" w:right="14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11E17251" w14:textId="77777777" w:rsidR="00F07458" w:rsidRPr="001F0C48" w:rsidRDefault="00CF3A8A" w:rsidP="000C7D3D">
      <w:pPr>
        <w:numPr>
          <w:ilvl w:val="0"/>
          <w:numId w:val="10"/>
        </w:numPr>
        <w:spacing w:after="0" w:line="300" w:lineRule="auto"/>
        <w:ind w:left="709" w:right="14" w:hanging="367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Cena oferty musi obejmować całość zamówienia i być podana w złotych polskich.</w:t>
      </w:r>
    </w:p>
    <w:p w14:paraId="0E66C31D" w14:textId="56E068F7" w:rsidR="00F07458" w:rsidRPr="001F0C48" w:rsidRDefault="00F07458" w:rsidP="00FB3790">
      <w:pPr>
        <w:numPr>
          <w:ilvl w:val="0"/>
          <w:numId w:val="10"/>
        </w:numPr>
        <w:spacing w:after="0" w:line="300" w:lineRule="auto"/>
        <w:ind w:left="709" w:right="14" w:hanging="367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lastRenderedPageBreak/>
        <w:t>Cen</w:t>
      </w:r>
      <w:r w:rsidR="00BE170D" w:rsidRPr="001F0C48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w informacji dotyczącej wartości zamówienia m</w:t>
      </w:r>
      <w:r w:rsidR="00FC70A7" w:rsidRPr="001F0C48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BE170D" w:rsidRPr="001F0C48">
        <w:rPr>
          <w:rFonts w:asciiTheme="minorHAnsi" w:hAnsiTheme="minorHAnsi" w:cstheme="minorHAnsi"/>
          <w:color w:val="auto"/>
          <w:sz w:val="22"/>
          <w:szCs w:val="22"/>
        </w:rPr>
        <w:t>si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obejmować wszystkie koszty, jakie poniesie Wykonawca w związku z realizacją przedmiotu zamówienia.</w:t>
      </w:r>
    </w:p>
    <w:p w14:paraId="50A9D805" w14:textId="2E3ECE8C" w:rsidR="00752A5A" w:rsidRPr="001F0C48" w:rsidRDefault="00CF3A8A" w:rsidP="000C7D3D">
      <w:pPr>
        <w:numPr>
          <w:ilvl w:val="0"/>
          <w:numId w:val="10"/>
        </w:numPr>
        <w:spacing w:after="0" w:line="300" w:lineRule="auto"/>
        <w:ind w:left="709" w:right="14" w:hanging="367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Oferta winna być podpisana przez osobę/y upoważnione do reprezentowania </w:t>
      </w:r>
      <w:r w:rsidRPr="001F0C48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4A1A8CDE" wp14:editId="779AF35E">
            <wp:extent cx="4569" cy="4568"/>
            <wp:effectExtent l="0" t="0" r="0" b="0"/>
            <wp:docPr id="23477" name="Picture 23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77" name="Picture 2347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>Wykonawcy</w:t>
      </w:r>
      <w:r w:rsidR="0060498B" w:rsidRPr="001F0C4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ED1109C" w14:textId="77777777" w:rsidR="00752A5A" w:rsidRPr="001F0C48" w:rsidRDefault="00CF3A8A" w:rsidP="000C7D3D">
      <w:pPr>
        <w:numPr>
          <w:ilvl w:val="0"/>
          <w:numId w:val="10"/>
        </w:numPr>
        <w:spacing w:after="0" w:line="300" w:lineRule="auto"/>
        <w:ind w:left="709" w:right="14" w:hanging="367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Ofertę należy podpisać podpisem elektronicznym weryfikowanym za pomocą ważnego kwalifikowanego certyfikatu, podpisem zaufanym lub podpisem osobistym.</w:t>
      </w:r>
    </w:p>
    <w:p w14:paraId="0790E4D9" w14:textId="77777777" w:rsidR="00903E32" w:rsidRPr="001F0C48" w:rsidRDefault="00903E32" w:rsidP="000C7D3D">
      <w:pPr>
        <w:spacing w:after="0" w:line="300" w:lineRule="auto"/>
        <w:ind w:left="851" w:right="14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535289B0" w14:textId="701F3F67" w:rsidR="00752A5A" w:rsidRPr="001F0C48" w:rsidRDefault="000C7D3D" w:rsidP="000C7D3D">
      <w:pPr>
        <w:spacing w:after="0" w:line="300" w:lineRule="auto"/>
        <w:ind w:left="363" w:right="14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VIII.</w:t>
      </w:r>
      <w:r w:rsidR="00CF3A8A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Kryteria oceny ofert </w:t>
      </w:r>
      <w:r w:rsidR="00CF3A8A" w:rsidRPr="001F0C48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0B1922D2" wp14:editId="5E599726">
            <wp:extent cx="9137" cy="4569"/>
            <wp:effectExtent l="0" t="0" r="0" b="0"/>
            <wp:docPr id="23478" name="Picture 23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78" name="Picture 2347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904D9" w14:textId="346214A2" w:rsidR="00752A5A" w:rsidRPr="001F0C48" w:rsidRDefault="00CF3A8A" w:rsidP="000C7D3D">
      <w:pPr>
        <w:pStyle w:val="Akapitzlist"/>
        <w:tabs>
          <w:tab w:val="center" w:pos="4450"/>
        </w:tabs>
        <w:spacing w:after="0" w:line="300" w:lineRule="auto"/>
        <w:ind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1. Przy wyborze oferty do realizacji Zamawiający będzie się kierował </w:t>
      </w:r>
      <w:r w:rsidR="00370380" w:rsidRPr="001F0C48">
        <w:rPr>
          <w:rFonts w:asciiTheme="minorHAnsi" w:hAnsiTheme="minorHAnsi" w:cstheme="minorHAnsi"/>
          <w:color w:val="auto"/>
          <w:sz w:val="22"/>
          <w:szCs w:val="22"/>
        </w:rPr>
        <w:t>według poniżej wskazanych kryteriów:</w:t>
      </w:r>
      <w:r w:rsidRPr="001F0C48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0C22A779" wp14:editId="287F8D52">
            <wp:extent cx="36549" cy="13705"/>
            <wp:effectExtent l="0" t="0" r="0" b="0"/>
            <wp:docPr id="55268" name="Picture 55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68" name="Picture 5526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49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94754" w14:textId="77777777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b/>
          <w:bCs/>
          <w:color w:val="auto"/>
          <w:sz w:val="22"/>
          <w:szCs w:val="22"/>
        </w:rPr>
        <w:t>1) Cena (C) – waga 60 %</w:t>
      </w:r>
    </w:p>
    <w:p w14:paraId="3A5241A6" w14:textId="77777777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C= </w:t>
      </w:r>
      <w:proofErr w:type="spellStart"/>
      <w:r w:rsidRPr="001F0C48">
        <w:rPr>
          <w:rFonts w:asciiTheme="minorHAnsi" w:hAnsiTheme="minorHAnsi" w:cstheme="minorHAnsi"/>
          <w:color w:val="auto"/>
          <w:sz w:val="22"/>
          <w:szCs w:val="22"/>
        </w:rPr>
        <w:t>Cn</w:t>
      </w:r>
      <w:proofErr w:type="spellEnd"/>
      <w:r w:rsidRPr="001F0C48">
        <w:rPr>
          <w:rFonts w:asciiTheme="minorHAnsi" w:hAnsiTheme="minorHAnsi" w:cstheme="minorHAnsi"/>
          <w:color w:val="auto"/>
          <w:sz w:val="22"/>
          <w:szCs w:val="22"/>
        </w:rPr>
        <w:t>/</w:t>
      </w:r>
      <w:proofErr w:type="spellStart"/>
      <w:r w:rsidRPr="001F0C48">
        <w:rPr>
          <w:rFonts w:asciiTheme="minorHAnsi" w:hAnsiTheme="minorHAnsi" w:cstheme="minorHAnsi"/>
          <w:color w:val="auto"/>
          <w:sz w:val="22"/>
          <w:szCs w:val="22"/>
        </w:rPr>
        <w:t>Cb</w:t>
      </w:r>
      <w:proofErr w:type="spellEnd"/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x 100 x 60%</w:t>
      </w:r>
    </w:p>
    <w:p w14:paraId="00AD58DF" w14:textId="77777777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gdzie:</w:t>
      </w:r>
    </w:p>
    <w:p w14:paraId="15371524" w14:textId="77777777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C – ilość punktów przyznana danej ofercie w kryterium cena</w:t>
      </w:r>
    </w:p>
    <w:p w14:paraId="7D32CD68" w14:textId="77777777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1F0C48">
        <w:rPr>
          <w:rFonts w:asciiTheme="minorHAnsi" w:hAnsiTheme="minorHAnsi" w:cstheme="minorHAnsi"/>
          <w:color w:val="auto"/>
          <w:sz w:val="22"/>
          <w:szCs w:val="22"/>
        </w:rPr>
        <w:t>Cn</w:t>
      </w:r>
      <w:proofErr w:type="spellEnd"/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– oferowana najniższa cena Oferty</w:t>
      </w:r>
    </w:p>
    <w:p w14:paraId="20FF177D" w14:textId="77777777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1F0C48">
        <w:rPr>
          <w:rFonts w:asciiTheme="minorHAnsi" w:hAnsiTheme="minorHAnsi" w:cstheme="minorHAnsi"/>
          <w:color w:val="auto"/>
          <w:sz w:val="22"/>
          <w:szCs w:val="22"/>
        </w:rPr>
        <w:t>Cb</w:t>
      </w:r>
      <w:proofErr w:type="spellEnd"/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– oferowana cena w badanej ofercie</w:t>
      </w:r>
    </w:p>
    <w:p w14:paraId="7534ECA6" w14:textId="77777777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100 – wskaźnik stały</w:t>
      </w:r>
    </w:p>
    <w:p w14:paraId="0A679F22" w14:textId="77777777" w:rsidR="00903E32" w:rsidRPr="001F0C48" w:rsidRDefault="00903E32" w:rsidP="000C7D3D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60% - procentowe znaczenie kryterium ceny</w:t>
      </w:r>
    </w:p>
    <w:p w14:paraId="2D0F298D" w14:textId="77777777" w:rsidR="000C7D3D" w:rsidRPr="001F0C48" w:rsidRDefault="000C7D3D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44509486" w14:textId="77777777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b/>
          <w:bCs/>
          <w:color w:val="auto"/>
          <w:sz w:val="22"/>
          <w:szCs w:val="22"/>
        </w:rPr>
        <w:t>2) Doświadczenie szkoleniowca (D) – waga 40 %</w:t>
      </w:r>
    </w:p>
    <w:p w14:paraId="639AA504" w14:textId="42561098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Ocenie podlegać będzie doświadczenie w zakresie przeprowadzonych szkoleń</w:t>
      </w:r>
      <w:r w:rsidR="00A52528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z zakresu </w:t>
      </w:r>
      <w:proofErr w:type="spellStart"/>
      <w:r w:rsidRPr="001F0C48">
        <w:rPr>
          <w:rFonts w:asciiTheme="minorHAnsi" w:hAnsiTheme="minorHAnsi" w:cstheme="minorHAnsi"/>
          <w:color w:val="auto"/>
          <w:sz w:val="22"/>
          <w:szCs w:val="22"/>
        </w:rPr>
        <w:t>cyberbezpieczeństwa</w:t>
      </w:r>
      <w:proofErr w:type="spellEnd"/>
      <w:r w:rsidRPr="001F0C4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E5935A4" w14:textId="77777777" w:rsidR="000C7D3D" w:rsidRPr="001F0C48" w:rsidRDefault="000C7D3D" w:rsidP="000C7D3D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3EB97527" w14:textId="3A22A679" w:rsidR="00903E32" w:rsidRPr="001F0C48" w:rsidRDefault="00903E32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Punkty będą przyznawane na poniższych zasadach:</w:t>
      </w:r>
    </w:p>
    <w:p w14:paraId="7A0A46D6" w14:textId="6028CF24" w:rsidR="00903E32" w:rsidRPr="00FC3D3B" w:rsidRDefault="00903E32" w:rsidP="00FC3D3B">
      <w:pPr>
        <w:pStyle w:val="Akapitzlist"/>
        <w:numPr>
          <w:ilvl w:val="0"/>
          <w:numId w:val="47"/>
        </w:numPr>
        <w:tabs>
          <w:tab w:val="center" w:pos="4450"/>
        </w:tabs>
        <w:spacing w:after="0" w:line="30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2 </w:t>
      </w:r>
      <w:r w:rsidR="00A52528" w:rsidRPr="00FC3D3B">
        <w:rPr>
          <w:rFonts w:asciiTheme="minorHAnsi" w:hAnsiTheme="minorHAnsi" w:cstheme="minorHAnsi"/>
          <w:color w:val="auto"/>
          <w:sz w:val="22"/>
          <w:szCs w:val="22"/>
        </w:rPr>
        <w:t>lata doświadczenia</w:t>
      </w:r>
      <w:r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– 0 punktów (za 2</w:t>
      </w:r>
      <w:r w:rsidR="00A52528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lata doświadczenia </w:t>
      </w:r>
      <w:r w:rsidRPr="00FC3D3B">
        <w:rPr>
          <w:rFonts w:asciiTheme="minorHAnsi" w:hAnsiTheme="minorHAnsi" w:cstheme="minorHAnsi"/>
          <w:color w:val="auto"/>
          <w:sz w:val="22"/>
          <w:szCs w:val="22"/>
        </w:rPr>
        <w:t>szkoleń Wykonawca nie otrzymuje</w:t>
      </w:r>
      <w:r w:rsidR="00A52528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3D3B">
        <w:rPr>
          <w:rFonts w:asciiTheme="minorHAnsi" w:hAnsiTheme="minorHAnsi" w:cstheme="minorHAnsi"/>
          <w:color w:val="auto"/>
          <w:sz w:val="22"/>
          <w:szCs w:val="22"/>
        </w:rPr>
        <w:t>punktów, gdyż jest to minimum wymagane na potwierdzenie spełnienia warunku</w:t>
      </w:r>
      <w:r w:rsidR="00A52528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3D3B">
        <w:rPr>
          <w:rFonts w:asciiTheme="minorHAnsi" w:hAnsiTheme="minorHAnsi" w:cstheme="minorHAnsi"/>
          <w:color w:val="auto"/>
          <w:sz w:val="22"/>
          <w:szCs w:val="22"/>
        </w:rPr>
        <w:t>udziału w postępowaniu)</w:t>
      </w:r>
    </w:p>
    <w:p w14:paraId="774C66B1" w14:textId="72F810A6" w:rsidR="00903E32" w:rsidRPr="00FC3D3B" w:rsidRDefault="00504B5F" w:rsidP="00FC3D3B">
      <w:pPr>
        <w:pStyle w:val="Akapitzlist"/>
        <w:numPr>
          <w:ilvl w:val="0"/>
          <w:numId w:val="48"/>
        </w:numPr>
        <w:tabs>
          <w:tab w:val="center" w:pos="4450"/>
        </w:tabs>
        <w:spacing w:after="0" w:line="30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FC3D3B">
        <w:rPr>
          <w:rFonts w:asciiTheme="minorHAnsi" w:hAnsiTheme="minorHAnsi" w:cstheme="minorHAnsi"/>
          <w:color w:val="auto"/>
          <w:sz w:val="22"/>
          <w:szCs w:val="22"/>
        </w:rPr>
        <w:t>pow</w:t>
      </w:r>
      <w:r w:rsidR="00F85EE7" w:rsidRPr="00FC3D3B">
        <w:rPr>
          <w:rFonts w:asciiTheme="minorHAnsi" w:hAnsiTheme="minorHAnsi" w:cstheme="minorHAnsi"/>
          <w:color w:val="auto"/>
          <w:sz w:val="22"/>
          <w:szCs w:val="22"/>
        </w:rPr>
        <w:t>yżej</w:t>
      </w:r>
      <w:r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2 lat</w:t>
      </w:r>
      <w:r w:rsidR="00903E32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85EE7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903E32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4 </w:t>
      </w:r>
      <w:r w:rsidR="00A52528" w:rsidRPr="00FC3D3B">
        <w:rPr>
          <w:rFonts w:asciiTheme="minorHAnsi" w:hAnsiTheme="minorHAnsi" w:cstheme="minorHAnsi"/>
          <w:color w:val="auto"/>
          <w:sz w:val="22"/>
          <w:szCs w:val="22"/>
        </w:rPr>
        <w:t>lat doświadczenia</w:t>
      </w:r>
      <w:r w:rsidR="00903E32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– 20 punktów</w:t>
      </w:r>
    </w:p>
    <w:p w14:paraId="17DF072C" w14:textId="138CECE1" w:rsidR="00370380" w:rsidRPr="00FC3D3B" w:rsidRDefault="00504B5F" w:rsidP="00FC3D3B">
      <w:pPr>
        <w:pStyle w:val="Akapitzlist"/>
        <w:numPr>
          <w:ilvl w:val="0"/>
          <w:numId w:val="48"/>
        </w:numPr>
        <w:tabs>
          <w:tab w:val="center" w:pos="4450"/>
        </w:tabs>
        <w:spacing w:after="0" w:line="30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FC3D3B">
        <w:rPr>
          <w:rFonts w:asciiTheme="minorHAnsi" w:hAnsiTheme="minorHAnsi" w:cstheme="minorHAnsi"/>
          <w:color w:val="auto"/>
          <w:sz w:val="22"/>
          <w:szCs w:val="22"/>
        </w:rPr>
        <w:t>pow</w:t>
      </w:r>
      <w:r w:rsidR="00F85EE7" w:rsidRPr="00FC3D3B">
        <w:rPr>
          <w:rFonts w:asciiTheme="minorHAnsi" w:hAnsiTheme="minorHAnsi" w:cstheme="minorHAnsi"/>
          <w:color w:val="auto"/>
          <w:sz w:val="22"/>
          <w:szCs w:val="22"/>
        </w:rPr>
        <w:t>yżej</w:t>
      </w:r>
      <w:r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4 lat</w:t>
      </w:r>
      <w:r w:rsidR="00903E32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52528" w:rsidRPr="00FC3D3B">
        <w:rPr>
          <w:rFonts w:asciiTheme="minorHAnsi" w:hAnsiTheme="minorHAnsi" w:cstheme="minorHAnsi"/>
          <w:color w:val="auto"/>
          <w:sz w:val="22"/>
          <w:szCs w:val="22"/>
        </w:rPr>
        <w:t xml:space="preserve">doświadczenia </w:t>
      </w:r>
      <w:r w:rsidR="00903E32" w:rsidRPr="00FC3D3B">
        <w:rPr>
          <w:rFonts w:asciiTheme="minorHAnsi" w:hAnsiTheme="minorHAnsi" w:cstheme="minorHAnsi"/>
          <w:color w:val="auto"/>
          <w:sz w:val="22"/>
          <w:szCs w:val="22"/>
        </w:rPr>
        <w:t>– 40 punktów</w:t>
      </w:r>
    </w:p>
    <w:p w14:paraId="783E8B72" w14:textId="77777777" w:rsidR="00A52528" w:rsidRPr="001F0C48" w:rsidRDefault="00A52528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47B1AFB2" w14:textId="2B4D2334" w:rsidR="00A52528" w:rsidRPr="001F0C48" w:rsidRDefault="00A52528" w:rsidP="00FB3790">
      <w:pPr>
        <w:tabs>
          <w:tab w:val="center" w:pos="4450"/>
        </w:tabs>
        <w:spacing w:after="0" w:line="300" w:lineRule="auto"/>
        <w:ind w:left="1276" w:firstLine="0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b/>
          <w:bCs/>
          <w:color w:val="auto"/>
          <w:sz w:val="22"/>
          <w:szCs w:val="22"/>
        </w:rPr>
        <w:t>Ilość punktów przyznanych ofercie</w:t>
      </w:r>
      <w:r w:rsidR="00510C9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1F0C48">
        <w:rPr>
          <w:rFonts w:asciiTheme="minorHAnsi" w:hAnsiTheme="minorHAnsi" w:cstheme="minorHAnsi"/>
          <w:b/>
          <w:bCs/>
          <w:color w:val="auto"/>
          <w:sz w:val="22"/>
          <w:szCs w:val="22"/>
        </w:rPr>
        <w:t>= C + D</w:t>
      </w:r>
    </w:p>
    <w:p w14:paraId="1552CA24" w14:textId="77777777" w:rsidR="00903E32" w:rsidRPr="001F0C48" w:rsidRDefault="00903E32" w:rsidP="000C7D3D">
      <w:pPr>
        <w:tabs>
          <w:tab w:val="center" w:pos="4450"/>
        </w:tabs>
        <w:spacing w:after="0" w:line="300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77535850" w14:textId="6DE2A0A0" w:rsidR="00752A5A" w:rsidRPr="001F0C48" w:rsidRDefault="00CF3A8A" w:rsidP="000C7D3D">
      <w:pPr>
        <w:numPr>
          <w:ilvl w:val="0"/>
          <w:numId w:val="36"/>
        </w:numPr>
        <w:spacing w:after="0" w:line="300" w:lineRule="auto"/>
        <w:ind w:left="1134" w:right="14" w:hanging="283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Jeżeli nie można będzie dokonać wyboru oferty najkorzystniejszej ze względu na to, że dwie lub więcej ofert przedstawia taki sam bilans ceny i innych kryteriów oceny ofert, Zamawiający spośród tych ofert wybierze ofertę, która otrzymała najwyższą ocenę w kryterium o najwyższej wadze.</w:t>
      </w:r>
    </w:p>
    <w:p w14:paraId="1BD2E0A7" w14:textId="77777777" w:rsidR="00752A5A" w:rsidRPr="001F0C48" w:rsidRDefault="00CF3A8A" w:rsidP="000C7D3D">
      <w:pPr>
        <w:numPr>
          <w:ilvl w:val="0"/>
          <w:numId w:val="36"/>
        </w:numPr>
        <w:spacing w:after="0" w:line="300" w:lineRule="auto"/>
        <w:ind w:left="1134" w:right="14" w:hanging="283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Zamawiający nie przewiduje po dokonaniu oceny ofert przeprowadzenia aukcji elektronicznej w celu wyboru najkorzystniejszej oferty.</w:t>
      </w:r>
    </w:p>
    <w:p w14:paraId="1E7316DD" w14:textId="00E56999" w:rsidR="00752A5A" w:rsidRPr="001F0C48" w:rsidRDefault="00CF3A8A" w:rsidP="00FB3790">
      <w:pPr>
        <w:pStyle w:val="Akapitzlist"/>
        <w:numPr>
          <w:ilvl w:val="0"/>
          <w:numId w:val="15"/>
        </w:numPr>
        <w:spacing w:after="0" w:line="300" w:lineRule="auto"/>
        <w:ind w:right="14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Inne istotne warunki zamówienia:</w:t>
      </w:r>
    </w:p>
    <w:p w14:paraId="4040E80A" w14:textId="44019478" w:rsidR="00752A5A" w:rsidRPr="001F0C48" w:rsidRDefault="00CF3A8A" w:rsidP="000C7D3D">
      <w:pPr>
        <w:numPr>
          <w:ilvl w:val="1"/>
          <w:numId w:val="15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lastRenderedPageBreak/>
        <w:t>Zamawiający może w toku badania i oceny ofert żądać od Oferentów</w:t>
      </w:r>
      <w:r w:rsidR="00F07458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(Wykonawców)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dodatkowych wyjaśnień dotyczących treści złożonych ofert</w:t>
      </w:r>
      <w:r w:rsidR="00F07458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oraz wezwać do złożenia dodatkowych dokumentów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512939D" w14:textId="77777777" w:rsidR="00752A5A" w:rsidRPr="001F0C48" w:rsidRDefault="00CF3A8A" w:rsidP="000C7D3D">
      <w:pPr>
        <w:numPr>
          <w:ilvl w:val="1"/>
          <w:numId w:val="15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Zamawiający wyjaśni i poprawi w formularzu ofertowym:</w:t>
      </w:r>
    </w:p>
    <w:p w14:paraId="04B5A88F" w14:textId="77777777" w:rsidR="00752A5A" w:rsidRPr="001F0C48" w:rsidRDefault="00CF3A8A" w:rsidP="000C7D3D">
      <w:pPr>
        <w:numPr>
          <w:ilvl w:val="3"/>
          <w:numId w:val="17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oczywiste omyłki pisarskie,</w:t>
      </w:r>
    </w:p>
    <w:p w14:paraId="4810241B" w14:textId="77777777" w:rsidR="00752A5A" w:rsidRPr="001F0C48" w:rsidRDefault="00CF3A8A" w:rsidP="000C7D3D">
      <w:pPr>
        <w:numPr>
          <w:ilvl w:val="3"/>
          <w:numId w:val="17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oczywiste omyłki rachunkowe, z uwzględnieniem konsekwencji rachunkowych dokonanych poprawek,</w:t>
      </w:r>
      <w:r w:rsidRPr="001F0C48">
        <w:rPr>
          <w:rFonts w:asciiTheme="minorHAnsi" w:hAnsiTheme="minorHAnsi" w:cstheme="minorHAnsi"/>
          <w:noProof/>
          <w:color w:val="auto"/>
          <w:sz w:val="22"/>
          <w:szCs w:val="22"/>
        </w:rPr>
        <w:drawing>
          <wp:inline distT="0" distB="0" distL="0" distR="0" wp14:anchorId="2F079ECF" wp14:editId="5264274A">
            <wp:extent cx="4568" cy="4568"/>
            <wp:effectExtent l="0" t="0" r="0" b="0"/>
            <wp:docPr id="34174" name="Picture 34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74" name="Picture 3417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5F574" w14:textId="77777777" w:rsidR="00752A5A" w:rsidRPr="001F0C48" w:rsidRDefault="00CF3A8A" w:rsidP="000C7D3D">
      <w:pPr>
        <w:numPr>
          <w:ilvl w:val="3"/>
          <w:numId w:val="17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inne omyłki polegające na niezgodności oferty z opisem zawartym w zapytaniu ofertowym niepowodujące istotnych zmian w treści oferty.</w:t>
      </w:r>
    </w:p>
    <w:p w14:paraId="4CE62E38" w14:textId="31A39BC1" w:rsidR="00752A5A" w:rsidRPr="001F0C48" w:rsidRDefault="00CF3A8A" w:rsidP="000C7D3D">
      <w:pPr>
        <w:numPr>
          <w:ilvl w:val="1"/>
          <w:numId w:val="15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do unieważnienia postępowania bez dokonania wyboru żadnej z ofert, bez podania przyczyny na każdym etapie prowadzonego postępowania. Z tytułu unieważnienia postępowania, </w:t>
      </w:r>
      <w:r w:rsidR="00F85EE7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Oferentom </w:t>
      </w:r>
      <w:r w:rsidRPr="001F0C48">
        <w:rPr>
          <w:rFonts w:asciiTheme="minorHAnsi" w:hAnsiTheme="minorHAnsi" w:cstheme="minorHAnsi"/>
          <w:color w:val="auto"/>
          <w:sz w:val="22"/>
          <w:szCs w:val="22"/>
        </w:rPr>
        <w:t>nie przysługuje żadne roszczenie wobec Zamawiającego.</w:t>
      </w:r>
    </w:p>
    <w:p w14:paraId="6E9C69D7" w14:textId="236BADF6" w:rsidR="005A363C" w:rsidRPr="001F0C48" w:rsidRDefault="004F0267" w:rsidP="000C7D3D">
      <w:pPr>
        <w:numPr>
          <w:ilvl w:val="1"/>
          <w:numId w:val="15"/>
        </w:numPr>
        <w:spacing w:after="0" w:line="300" w:lineRule="auto"/>
        <w:ind w:right="14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Istotne postanawiania </w:t>
      </w:r>
      <w:r w:rsidR="005A363C"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umowy szkolenia stanowi załącznik nr </w:t>
      </w:r>
      <w:r w:rsidR="00711B16" w:rsidRPr="001F0C48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5A363C" w:rsidRPr="001F0C4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9BB0B8E" w14:textId="77777777" w:rsidR="000C7D3D" w:rsidRPr="001F0C48" w:rsidRDefault="000C7D3D" w:rsidP="00FB3790">
      <w:pPr>
        <w:spacing w:after="0" w:line="300" w:lineRule="auto"/>
        <w:ind w:left="723" w:right="14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3BB5407D" w14:textId="77777777" w:rsidR="00752A5A" w:rsidRPr="001F0C48" w:rsidRDefault="00CF3A8A" w:rsidP="000C7D3D">
      <w:pPr>
        <w:numPr>
          <w:ilvl w:val="0"/>
          <w:numId w:val="15"/>
        </w:numPr>
        <w:spacing w:after="0" w:line="300" w:lineRule="auto"/>
        <w:ind w:right="14" w:hanging="367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>Załączniki</w:t>
      </w:r>
    </w:p>
    <w:p w14:paraId="3377CC8F" w14:textId="117D48FA" w:rsidR="00752A5A" w:rsidRPr="001F0C48" w:rsidRDefault="00CF3A8A" w:rsidP="00FB3790">
      <w:pPr>
        <w:numPr>
          <w:ilvl w:val="2"/>
          <w:numId w:val="16"/>
        </w:numPr>
        <w:spacing w:after="0" w:line="300" w:lineRule="auto"/>
        <w:ind w:left="1077" w:right="11" w:hanging="357"/>
        <w:rPr>
          <w:rFonts w:asciiTheme="minorHAnsi" w:hAnsiTheme="minorHAnsi" w:cstheme="minorHAnsi"/>
          <w:color w:val="auto"/>
          <w:sz w:val="20"/>
          <w:szCs w:val="20"/>
        </w:rPr>
      </w:pPr>
      <w:r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Załącznik nr 1 — </w:t>
      </w:r>
      <w:r w:rsidR="00F07458"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Opis przedmiotu zamówienia </w:t>
      </w:r>
      <w:r w:rsidR="00BE170D" w:rsidRPr="001F0C48">
        <w:rPr>
          <w:rFonts w:asciiTheme="minorHAnsi" w:hAnsiTheme="minorHAnsi" w:cstheme="minorHAnsi"/>
          <w:color w:val="auto"/>
          <w:sz w:val="20"/>
          <w:szCs w:val="20"/>
        </w:rPr>
        <w:t>wraz z załącznikiem nr 1A „</w:t>
      </w:r>
      <w:proofErr w:type="spellStart"/>
      <w:r w:rsidR="00BE170D" w:rsidRPr="001F0C48">
        <w:rPr>
          <w:rFonts w:asciiTheme="minorHAnsi" w:hAnsiTheme="minorHAnsi" w:cstheme="minorHAnsi"/>
          <w:color w:val="auto"/>
          <w:sz w:val="20"/>
          <w:szCs w:val="20"/>
        </w:rPr>
        <w:t>Cyberbezpieczny</w:t>
      </w:r>
      <w:proofErr w:type="spellEnd"/>
      <w:r w:rsidR="00BE170D"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 Samorząd”, poradnik</w:t>
      </w:r>
    </w:p>
    <w:p w14:paraId="15EF58ED" w14:textId="3D58C106" w:rsidR="00752A5A" w:rsidRPr="001F0C48" w:rsidRDefault="00CF3A8A" w:rsidP="00FB3790">
      <w:pPr>
        <w:numPr>
          <w:ilvl w:val="2"/>
          <w:numId w:val="16"/>
        </w:numPr>
        <w:spacing w:after="0" w:line="300" w:lineRule="auto"/>
        <w:ind w:left="1077" w:right="11" w:hanging="357"/>
        <w:rPr>
          <w:rFonts w:asciiTheme="minorHAnsi" w:hAnsiTheme="minorHAnsi" w:cstheme="minorHAnsi"/>
          <w:color w:val="auto"/>
          <w:sz w:val="20"/>
          <w:szCs w:val="20"/>
        </w:rPr>
      </w:pPr>
      <w:r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Załącznik nr 2 — </w:t>
      </w:r>
      <w:r w:rsidR="00F07458" w:rsidRPr="001F0C48">
        <w:rPr>
          <w:rFonts w:asciiTheme="minorHAnsi" w:hAnsiTheme="minorHAnsi" w:cstheme="minorHAnsi"/>
          <w:color w:val="auto"/>
          <w:sz w:val="20"/>
          <w:szCs w:val="20"/>
        </w:rPr>
        <w:t>Formularz ofertowy</w:t>
      </w:r>
      <w:r w:rsidR="00F07458" w:rsidRPr="001F0C48" w:rsidDel="00F0745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A3340CF" w14:textId="7A30D6EA" w:rsidR="00752A5A" w:rsidRPr="001F0C48" w:rsidRDefault="00CF3A8A" w:rsidP="00FB3790">
      <w:pPr>
        <w:numPr>
          <w:ilvl w:val="2"/>
          <w:numId w:val="16"/>
        </w:numPr>
        <w:spacing w:after="0" w:line="300" w:lineRule="auto"/>
        <w:ind w:left="1077" w:right="11" w:hanging="357"/>
        <w:rPr>
          <w:rFonts w:asciiTheme="minorHAnsi" w:hAnsiTheme="minorHAnsi" w:cstheme="minorHAnsi"/>
          <w:color w:val="auto"/>
          <w:sz w:val="20"/>
          <w:szCs w:val="20"/>
        </w:rPr>
      </w:pPr>
      <w:r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Załącznik nr 3 — Oświadczenie Wykonawcy o </w:t>
      </w:r>
      <w:r w:rsidR="00E72C69"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spełnieniu warunków udziału w postępowaniu oraz o </w:t>
      </w:r>
      <w:r w:rsidRPr="001F0C48">
        <w:rPr>
          <w:rFonts w:asciiTheme="minorHAnsi" w:hAnsiTheme="minorHAnsi" w:cstheme="minorHAnsi"/>
          <w:color w:val="auto"/>
          <w:sz w:val="20"/>
          <w:szCs w:val="20"/>
        </w:rPr>
        <w:t>braku powiązań</w:t>
      </w:r>
      <w:r w:rsidR="004605AE"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 z Zamawiającym</w:t>
      </w:r>
    </w:p>
    <w:p w14:paraId="23149125" w14:textId="0E6549E8" w:rsidR="00752A5A" w:rsidRPr="001F0C48" w:rsidRDefault="00CF3A8A" w:rsidP="00FB3790">
      <w:pPr>
        <w:numPr>
          <w:ilvl w:val="2"/>
          <w:numId w:val="16"/>
        </w:numPr>
        <w:spacing w:after="0" w:line="300" w:lineRule="auto"/>
        <w:ind w:left="1077" w:right="11" w:hanging="357"/>
        <w:rPr>
          <w:rFonts w:asciiTheme="minorHAnsi" w:hAnsiTheme="minorHAnsi" w:cstheme="minorHAnsi"/>
          <w:strike/>
          <w:color w:val="auto"/>
          <w:sz w:val="20"/>
          <w:szCs w:val="20"/>
        </w:rPr>
      </w:pPr>
      <w:r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72C69" w:rsidRPr="001F0C48"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725BAE"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1F0C48">
        <w:rPr>
          <w:rFonts w:asciiTheme="minorHAnsi" w:hAnsiTheme="minorHAnsi" w:cstheme="minorHAnsi"/>
          <w:color w:val="auto"/>
          <w:sz w:val="20"/>
          <w:szCs w:val="20"/>
        </w:rPr>
        <w:t>—</w:t>
      </w:r>
      <w:bookmarkStart w:id="54" w:name="_Hlk209100931"/>
      <w:r w:rsidR="00F370BA" w:rsidRPr="001F0C48">
        <w:rPr>
          <w:rFonts w:asciiTheme="minorHAnsi" w:hAnsiTheme="minorHAnsi" w:cstheme="minorHAnsi"/>
          <w:color w:val="auto"/>
          <w:sz w:val="20"/>
          <w:szCs w:val="20"/>
        </w:rPr>
        <w:t>Oświadczenie wykonawcy o posiadanej kadrze</w:t>
      </w:r>
      <w:bookmarkEnd w:id="54"/>
    </w:p>
    <w:p w14:paraId="14A3C995" w14:textId="1C2315F3" w:rsidR="00752A5A" w:rsidRPr="001F0C48" w:rsidRDefault="00CF3A8A" w:rsidP="00FB3790">
      <w:pPr>
        <w:numPr>
          <w:ilvl w:val="2"/>
          <w:numId w:val="16"/>
        </w:numPr>
        <w:spacing w:after="0" w:line="300" w:lineRule="auto"/>
        <w:ind w:left="1077" w:right="11" w:hanging="357"/>
        <w:rPr>
          <w:rFonts w:asciiTheme="minorHAnsi" w:hAnsiTheme="minorHAnsi" w:cstheme="minorHAnsi"/>
          <w:color w:val="auto"/>
          <w:sz w:val="20"/>
          <w:szCs w:val="20"/>
        </w:rPr>
      </w:pPr>
      <w:r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72C69" w:rsidRPr="001F0C48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 — </w:t>
      </w:r>
      <w:r w:rsidR="00F370BA" w:rsidRPr="001F0C48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7D4D2A" w:rsidRPr="001F0C48">
        <w:rPr>
          <w:rFonts w:asciiTheme="minorHAnsi" w:hAnsiTheme="minorHAnsi" w:cstheme="minorHAnsi"/>
          <w:color w:val="auto"/>
          <w:sz w:val="20"/>
          <w:szCs w:val="20"/>
        </w:rPr>
        <w:t>stotne postanowienia umowy</w:t>
      </w:r>
    </w:p>
    <w:p w14:paraId="7F13BA6A" w14:textId="090DD3A9" w:rsidR="009C3749" w:rsidRPr="001F0C48" w:rsidRDefault="00CF3A8A" w:rsidP="00FB3790">
      <w:pPr>
        <w:numPr>
          <w:ilvl w:val="2"/>
          <w:numId w:val="16"/>
        </w:numPr>
        <w:spacing w:after="0" w:line="300" w:lineRule="auto"/>
        <w:ind w:left="1077" w:right="11" w:hanging="357"/>
        <w:rPr>
          <w:rFonts w:asciiTheme="minorHAnsi" w:hAnsiTheme="minorHAnsi" w:cstheme="minorHAnsi"/>
          <w:color w:val="auto"/>
          <w:sz w:val="20"/>
          <w:szCs w:val="20"/>
        </w:rPr>
      </w:pPr>
      <w:r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72C69" w:rsidRPr="001F0C48">
        <w:rPr>
          <w:rFonts w:asciiTheme="minorHAnsi" w:hAnsiTheme="minorHAnsi" w:cstheme="minorHAnsi"/>
          <w:color w:val="auto"/>
          <w:sz w:val="20"/>
          <w:szCs w:val="20"/>
        </w:rPr>
        <w:t>6</w:t>
      </w:r>
      <w:r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 — </w:t>
      </w:r>
      <w:r w:rsidR="00151FE7" w:rsidRPr="001F0C48">
        <w:rPr>
          <w:rFonts w:asciiTheme="minorHAnsi" w:hAnsiTheme="minorHAnsi" w:cstheme="minorHAnsi"/>
          <w:color w:val="auto"/>
          <w:sz w:val="20"/>
          <w:szCs w:val="20"/>
        </w:rPr>
        <w:t xml:space="preserve">Informacja o przetwarzaniu danych osobowych </w:t>
      </w:r>
    </w:p>
    <w:p w14:paraId="52F12D60" w14:textId="727DBFB3" w:rsidR="00752A5A" w:rsidRPr="001F0C48" w:rsidRDefault="00752A5A" w:rsidP="00FB3790">
      <w:pPr>
        <w:spacing w:after="0" w:line="300" w:lineRule="auto"/>
        <w:ind w:left="1077" w:right="11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293D9137" w14:textId="77777777" w:rsidR="002C5D74" w:rsidRPr="001F0C48" w:rsidRDefault="002C5D74" w:rsidP="000C7D3D">
      <w:pPr>
        <w:spacing w:after="0" w:line="300" w:lineRule="auto"/>
        <w:ind w:left="0" w:right="14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42E388E4" w14:textId="517263E8" w:rsidR="002C5D74" w:rsidRPr="001F0C48" w:rsidRDefault="002C5D74" w:rsidP="000C7D3D">
      <w:pPr>
        <w:spacing w:after="0" w:line="300" w:lineRule="auto"/>
        <w:ind w:left="3402" w:right="14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1F0C48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…………………………………………….</w:t>
      </w:r>
    </w:p>
    <w:p w14:paraId="2E075AFC" w14:textId="77777777" w:rsidR="002C5D74" w:rsidRPr="001F0C48" w:rsidRDefault="002C5D74" w:rsidP="00FB3790">
      <w:pPr>
        <w:spacing w:after="0" w:line="300" w:lineRule="auto"/>
        <w:ind w:left="3402" w:right="14" w:firstLine="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F0C48">
        <w:rPr>
          <w:rFonts w:asciiTheme="minorHAnsi" w:hAnsiTheme="minorHAnsi" w:cstheme="minorHAnsi"/>
          <w:color w:val="auto"/>
          <w:sz w:val="20"/>
          <w:szCs w:val="20"/>
        </w:rPr>
        <w:t>Data i podpis kierownika zamawiającego lub osoby upoważnionej</w:t>
      </w:r>
    </w:p>
    <w:p w14:paraId="0FE337BF" w14:textId="77777777" w:rsidR="002C5D74" w:rsidRPr="001F0C48" w:rsidRDefault="002C5D74" w:rsidP="00FB3790">
      <w:pPr>
        <w:spacing w:after="0" w:line="300" w:lineRule="auto"/>
        <w:ind w:left="0" w:right="14" w:firstLine="0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sectPr w:rsidR="002C5D74" w:rsidRPr="001F0C48" w:rsidSect="00FB3790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0" w:h="16820"/>
      <w:pgMar w:top="1247" w:right="1418" w:bottom="1247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6A408" w14:textId="77777777" w:rsidR="002044A2" w:rsidRDefault="002044A2">
      <w:pPr>
        <w:spacing w:after="0" w:line="240" w:lineRule="auto"/>
      </w:pPr>
      <w:r>
        <w:separator/>
      </w:r>
    </w:p>
  </w:endnote>
  <w:endnote w:type="continuationSeparator" w:id="0">
    <w:p w14:paraId="33452653" w14:textId="77777777" w:rsidR="002044A2" w:rsidRDefault="00204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0A1F" w14:textId="00C0301A" w:rsidR="00752A5A" w:rsidRPr="00ED3F13" w:rsidRDefault="00CF3A8A" w:rsidP="00ED3F13">
    <w:pPr>
      <w:pStyle w:val="Stopka"/>
    </w:pPr>
    <w:r w:rsidRPr="00ED3F1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7486C" w14:textId="77777777" w:rsidR="002044A2" w:rsidRDefault="002044A2">
      <w:pPr>
        <w:spacing w:after="0" w:line="240" w:lineRule="auto"/>
      </w:pPr>
      <w:r>
        <w:separator/>
      </w:r>
    </w:p>
  </w:footnote>
  <w:footnote w:type="continuationSeparator" w:id="0">
    <w:p w14:paraId="6F7964E4" w14:textId="77777777" w:rsidR="002044A2" w:rsidRDefault="00204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0EB7" w14:textId="06CD6FAD" w:rsidR="009037D4" w:rsidRDefault="009037D4">
    <w:pPr>
      <w:pStyle w:val="Nagwek"/>
    </w:pPr>
    <w:r>
      <w:rPr>
        <w:noProof/>
      </w:rPr>
      <w:drawing>
        <wp:inline distT="0" distB="0" distL="0" distR="0" wp14:anchorId="31BBF2B4" wp14:editId="051B63B9">
          <wp:extent cx="6523355" cy="676910"/>
          <wp:effectExtent l="0" t="0" r="0" b="8890"/>
          <wp:docPr id="14153722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3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E36B9" w14:textId="064332C9" w:rsidR="009037D4" w:rsidRDefault="009037D4">
    <w:pPr>
      <w:pStyle w:val="Nagwek"/>
    </w:pPr>
    <w:r>
      <w:rPr>
        <w:noProof/>
      </w:rPr>
      <w:drawing>
        <wp:inline distT="0" distB="0" distL="0" distR="0" wp14:anchorId="5B000676" wp14:editId="23941185">
          <wp:extent cx="5756910" cy="596257"/>
          <wp:effectExtent l="0" t="0" r="0" b="0"/>
          <wp:docPr id="19101737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96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685F" w14:textId="77777777" w:rsidR="00FD44DD" w:rsidRDefault="00FD44DD" w:rsidP="00FD44DD">
    <w:pPr>
      <w:pStyle w:val="NormalnyWeb"/>
    </w:pPr>
    <w:r>
      <w:rPr>
        <w:noProof/>
      </w:rPr>
      <w:drawing>
        <wp:inline distT="0" distB="0" distL="0" distR="0" wp14:anchorId="3C9DD642" wp14:editId="333C25A5">
          <wp:extent cx="6523694" cy="676142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8837" cy="6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5F8939" w14:textId="77777777" w:rsidR="00FD44DD" w:rsidRDefault="00FD44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;mso-wrap-style:square" o:bullet="t" filled="t">
        <v:imagedata r:id="rId1" o:title=""/>
        <o:lock v:ext="edit" aspectratio="f"/>
      </v:shape>
    </w:pict>
  </w:numPicBullet>
  <w:numPicBullet w:numPicBulletId="1">
    <w:pict>
      <v:shape id="_x0000_i1027" type="#_x0000_t75" style="width:7.5pt;height:7.5pt;visibility:visible;mso-wrap-style:square" o:bullet="t" filled="t">
        <v:imagedata r:id="rId2" o:title=""/>
        <o:lock v:ext="edit" aspectratio="f"/>
      </v:shape>
    </w:pict>
  </w:numPicBullet>
  <w:numPicBullet w:numPicBulletId="2">
    <w:pict>
      <v:shape id="_x0000_i1028" type="#_x0000_t75" style="width:7.5pt;height:7.5pt;visibility:visible;mso-wrap-style:square" o:bullet="t">
        <v:imagedata r:id="rId3" o:title=""/>
      </v:shape>
    </w:pict>
  </w:numPicBullet>
  <w:numPicBullet w:numPicBulletId="3">
    <w:pict>
      <v:shape id="_x0000_i1029" type="#_x0000_t75" style="width:14.25pt;height:7.5pt;visibility:visible;mso-wrap-style:square" o:bullet="t">
        <v:imagedata r:id="rId4" o:title=""/>
      </v:shape>
    </w:pict>
  </w:numPicBullet>
  <w:abstractNum w:abstractNumId="0" w15:restartNumberingAfterBreak="0">
    <w:nsid w:val="00EA3061"/>
    <w:multiLevelType w:val="hybridMultilevel"/>
    <w:tmpl w:val="653C106E"/>
    <w:lvl w:ilvl="0" w:tplc="6240C3C2">
      <w:start w:val="1"/>
      <w:numFmt w:val="bullet"/>
      <w:lvlText w:val=""/>
      <w:lvlJc w:val="left"/>
      <w:pPr>
        <w:ind w:left="258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43" w:hanging="360"/>
      </w:pPr>
      <w:rPr>
        <w:rFonts w:ascii="Wingdings" w:hAnsi="Wingdings" w:hint="default"/>
      </w:rPr>
    </w:lvl>
  </w:abstractNum>
  <w:abstractNum w:abstractNumId="1" w15:restartNumberingAfterBreak="0">
    <w:nsid w:val="00FE4A25"/>
    <w:multiLevelType w:val="hybridMultilevel"/>
    <w:tmpl w:val="71D677D4"/>
    <w:lvl w:ilvl="0" w:tplc="7F820A6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56DEF0">
      <w:start w:val="1"/>
      <w:numFmt w:val="lowerLetter"/>
      <w:lvlText w:val="%2"/>
      <w:lvlJc w:val="left"/>
      <w:pPr>
        <w:ind w:left="1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9E22E6">
      <w:start w:val="6"/>
      <w:numFmt w:val="decimal"/>
      <w:lvlRestart w:val="0"/>
      <w:lvlText w:val="%3)"/>
      <w:lvlJc w:val="left"/>
      <w:pPr>
        <w:ind w:left="2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B031F8">
      <w:start w:val="1"/>
      <w:numFmt w:val="decimal"/>
      <w:lvlText w:val="%4"/>
      <w:lvlJc w:val="left"/>
      <w:pPr>
        <w:ind w:left="3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223870">
      <w:start w:val="1"/>
      <w:numFmt w:val="lowerLetter"/>
      <w:lvlText w:val="%5"/>
      <w:lvlJc w:val="left"/>
      <w:pPr>
        <w:ind w:left="3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60B072">
      <w:start w:val="1"/>
      <w:numFmt w:val="lowerRoman"/>
      <w:lvlText w:val="%6"/>
      <w:lvlJc w:val="left"/>
      <w:pPr>
        <w:ind w:left="4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6046AA">
      <w:start w:val="1"/>
      <w:numFmt w:val="decimal"/>
      <w:lvlText w:val="%7"/>
      <w:lvlJc w:val="left"/>
      <w:pPr>
        <w:ind w:left="5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447DBE">
      <w:start w:val="1"/>
      <w:numFmt w:val="lowerLetter"/>
      <w:lvlText w:val="%8"/>
      <w:lvlJc w:val="left"/>
      <w:pPr>
        <w:ind w:left="5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AE686">
      <w:start w:val="1"/>
      <w:numFmt w:val="lowerRoman"/>
      <w:lvlText w:val="%9"/>
      <w:lvlJc w:val="left"/>
      <w:pPr>
        <w:ind w:left="6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583CD9"/>
    <w:multiLevelType w:val="hybridMultilevel"/>
    <w:tmpl w:val="32BA6102"/>
    <w:lvl w:ilvl="0" w:tplc="179C0A0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23492">
      <w:start w:val="1"/>
      <w:numFmt w:val="lowerLetter"/>
      <w:lvlText w:val="%2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470FC">
      <w:start w:val="1"/>
      <w:numFmt w:val="lowerRoman"/>
      <w:lvlText w:val="%3"/>
      <w:lvlJc w:val="left"/>
      <w:pPr>
        <w:ind w:left="1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4C2AC4">
      <w:start w:val="1"/>
      <w:numFmt w:val="lowerLetter"/>
      <w:lvlRestart w:val="0"/>
      <w:lvlText w:val="%4.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E82F66">
      <w:start w:val="1"/>
      <w:numFmt w:val="lowerLetter"/>
      <w:lvlText w:val="%5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DCEBE2">
      <w:start w:val="1"/>
      <w:numFmt w:val="lowerRoman"/>
      <w:lvlText w:val="%6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DACC64">
      <w:start w:val="1"/>
      <w:numFmt w:val="decimal"/>
      <w:lvlText w:val="%7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6CFBC8">
      <w:start w:val="1"/>
      <w:numFmt w:val="lowerLetter"/>
      <w:lvlText w:val="%8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82EFE4">
      <w:start w:val="1"/>
      <w:numFmt w:val="lowerRoman"/>
      <w:lvlText w:val="%9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645243"/>
    <w:multiLevelType w:val="hybridMultilevel"/>
    <w:tmpl w:val="26C0FD2A"/>
    <w:lvl w:ilvl="0" w:tplc="0415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3" w:hanging="360"/>
      </w:pPr>
      <w:rPr>
        <w:rFonts w:ascii="Wingdings" w:hAnsi="Wingdings" w:hint="default"/>
      </w:rPr>
    </w:lvl>
  </w:abstractNum>
  <w:abstractNum w:abstractNumId="4" w15:restartNumberingAfterBreak="0">
    <w:nsid w:val="03645412"/>
    <w:multiLevelType w:val="hybridMultilevel"/>
    <w:tmpl w:val="0D2A6BC2"/>
    <w:lvl w:ilvl="0" w:tplc="04150019">
      <w:start w:val="1"/>
      <w:numFmt w:val="lowerLetter"/>
      <w:lvlText w:val="%1."/>
      <w:lvlJc w:val="left"/>
      <w:pPr>
        <w:ind w:left="258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43" w:hanging="360"/>
      </w:pPr>
      <w:rPr>
        <w:rFonts w:ascii="Wingdings" w:hAnsi="Wingdings" w:hint="default"/>
      </w:rPr>
    </w:lvl>
  </w:abstractNum>
  <w:abstractNum w:abstractNumId="5" w15:restartNumberingAfterBreak="0">
    <w:nsid w:val="0A354971"/>
    <w:multiLevelType w:val="hybridMultilevel"/>
    <w:tmpl w:val="BFD00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81AFF"/>
    <w:multiLevelType w:val="hybridMultilevel"/>
    <w:tmpl w:val="C1C8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136AD"/>
    <w:multiLevelType w:val="hybridMultilevel"/>
    <w:tmpl w:val="AD02BE14"/>
    <w:lvl w:ilvl="0" w:tplc="ABFA0296">
      <w:start w:val="1"/>
      <w:numFmt w:val="decimal"/>
      <w:lvlText w:val="%1."/>
      <w:lvlJc w:val="left"/>
      <w:pPr>
        <w:ind w:left="1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AAB8C2">
      <w:start w:val="1"/>
      <w:numFmt w:val="lowerLetter"/>
      <w:lvlText w:val="%2.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DE709E">
      <w:start w:val="1"/>
      <w:numFmt w:val="lowerRoman"/>
      <w:lvlText w:val="%3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F322580">
      <w:start w:val="1"/>
      <w:numFmt w:val="decimal"/>
      <w:lvlText w:val="%4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2F2EE04">
      <w:start w:val="1"/>
      <w:numFmt w:val="lowerLetter"/>
      <w:lvlText w:val="%5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8D8681A">
      <w:start w:val="1"/>
      <w:numFmt w:val="lowerRoman"/>
      <w:lvlText w:val="%6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C36363E">
      <w:start w:val="1"/>
      <w:numFmt w:val="decimal"/>
      <w:lvlText w:val="%7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CAFAB4">
      <w:start w:val="1"/>
      <w:numFmt w:val="lowerLetter"/>
      <w:lvlText w:val="%8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514F334">
      <w:start w:val="1"/>
      <w:numFmt w:val="lowerRoman"/>
      <w:lvlText w:val="%9"/>
      <w:lvlJc w:val="left"/>
      <w:pPr>
        <w:ind w:left="6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5F7BC1"/>
    <w:multiLevelType w:val="hybridMultilevel"/>
    <w:tmpl w:val="D7046A3A"/>
    <w:lvl w:ilvl="0" w:tplc="1A1277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90B57"/>
    <w:multiLevelType w:val="hybridMultilevel"/>
    <w:tmpl w:val="5D24BAC0"/>
    <w:lvl w:ilvl="0" w:tplc="D95E9700">
      <w:start w:val="1"/>
      <w:numFmt w:val="decimal"/>
      <w:lvlText w:val="%1."/>
      <w:lvlJc w:val="left"/>
      <w:pPr>
        <w:ind w:left="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4CA1D6">
      <w:start w:val="1"/>
      <w:numFmt w:val="lowerLetter"/>
      <w:lvlText w:val="%2"/>
      <w:lvlJc w:val="left"/>
      <w:pPr>
        <w:ind w:left="1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C8E7040">
      <w:start w:val="1"/>
      <w:numFmt w:val="lowerRoman"/>
      <w:lvlText w:val="%3"/>
      <w:lvlJc w:val="left"/>
      <w:pPr>
        <w:ind w:left="2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F5CAF92">
      <w:start w:val="1"/>
      <w:numFmt w:val="decimal"/>
      <w:lvlText w:val="%4"/>
      <w:lvlJc w:val="left"/>
      <w:pPr>
        <w:ind w:left="3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48824A">
      <w:start w:val="1"/>
      <w:numFmt w:val="lowerLetter"/>
      <w:lvlText w:val="%5"/>
      <w:lvlJc w:val="left"/>
      <w:pPr>
        <w:ind w:left="3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9CE98DA">
      <w:start w:val="1"/>
      <w:numFmt w:val="lowerRoman"/>
      <w:lvlText w:val="%6"/>
      <w:lvlJc w:val="left"/>
      <w:pPr>
        <w:ind w:left="4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8C506E">
      <w:start w:val="1"/>
      <w:numFmt w:val="decimal"/>
      <w:lvlText w:val="%7"/>
      <w:lvlJc w:val="left"/>
      <w:pPr>
        <w:ind w:left="5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A63FAA">
      <w:start w:val="1"/>
      <w:numFmt w:val="lowerLetter"/>
      <w:lvlText w:val="%8"/>
      <w:lvlJc w:val="left"/>
      <w:pPr>
        <w:ind w:left="5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FF4283A">
      <w:start w:val="1"/>
      <w:numFmt w:val="lowerRoman"/>
      <w:lvlText w:val="%9"/>
      <w:lvlJc w:val="left"/>
      <w:pPr>
        <w:ind w:left="6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89F4DAC"/>
    <w:multiLevelType w:val="hybridMultilevel"/>
    <w:tmpl w:val="F38CC520"/>
    <w:lvl w:ilvl="0" w:tplc="167AB57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0F610AC">
      <w:start w:val="1"/>
      <w:numFmt w:val="bullet"/>
      <w:lvlText w:val="o"/>
      <w:lvlJc w:val="left"/>
      <w:pPr>
        <w:ind w:left="1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37E2FEA">
      <w:start w:val="1"/>
      <w:numFmt w:val="bullet"/>
      <w:lvlRestart w:val="0"/>
      <w:lvlText w:val="•"/>
      <w:lvlPicBulletId w:val="1"/>
      <w:lvlJc w:val="left"/>
      <w:pPr>
        <w:ind w:left="1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9E64D78">
      <w:start w:val="1"/>
      <w:numFmt w:val="bullet"/>
      <w:lvlText w:val="•"/>
      <w:lvlJc w:val="left"/>
      <w:pPr>
        <w:ind w:left="2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6B8E06C">
      <w:start w:val="1"/>
      <w:numFmt w:val="bullet"/>
      <w:lvlText w:val="o"/>
      <w:lvlJc w:val="left"/>
      <w:pPr>
        <w:ind w:left="3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1621B7A">
      <w:start w:val="1"/>
      <w:numFmt w:val="bullet"/>
      <w:lvlText w:val="▪"/>
      <w:lvlJc w:val="left"/>
      <w:pPr>
        <w:ind w:left="4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9B6B068">
      <w:start w:val="1"/>
      <w:numFmt w:val="bullet"/>
      <w:lvlText w:val="•"/>
      <w:lvlJc w:val="left"/>
      <w:pPr>
        <w:ind w:left="5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600484">
      <w:start w:val="1"/>
      <w:numFmt w:val="bullet"/>
      <w:lvlText w:val="o"/>
      <w:lvlJc w:val="left"/>
      <w:pPr>
        <w:ind w:left="5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D2DF16">
      <w:start w:val="1"/>
      <w:numFmt w:val="bullet"/>
      <w:lvlText w:val="▪"/>
      <w:lvlJc w:val="left"/>
      <w:pPr>
        <w:ind w:left="6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184275"/>
    <w:multiLevelType w:val="hybridMultilevel"/>
    <w:tmpl w:val="A77012D2"/>
    <w:lvl w:ilvl="0" w:tplc="BBE846A0">
      <w:start w:val="2"/>
      <w:numFmt w:val="decimal"/>
      <w:lvlText w:val="%1."/>
      <w:lvlJc w:val="righ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7637A"/>
    <w:multiLevelType w:val="hybridMultilevel"/>
    <w:tmpl w:val="185E156E"/>
    <w:lvl w:ilvl="0" w:tplc="59847020">
      <w:start w:val="1"/>
      <w:numFmt w:val="decimal"/>
      <w:lvlText w:val="%1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4F45C">
      <w:start w:val="1"/>
      <w:numFmt w:val="lowerLetter"/>
      <w:lvlText w:val="%2"/>
      <w:lvlJc w:val="left"/>
      <w:pPr>
        <w:ind w:left="2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20078">
      <w:start w:val="1"/>
      <w:numFmt w:val="lowerRoman"/>
      <w:lvlText w:val="%3"/>
      <w:lvlJc w:val="left"/>
      <w:pPr>
        <w:ind w:left="2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81C2A">
      <w:start w:val="1"/>
      <w:numFmt w:val="decimal"/>
      <w:lvlText w:val="%4"/>
      <w:lvlJc w:val="left"/>
      <w:pPr>
        <w:ind w:left="3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081D6A">
      <w:start w:val="1"/>
      <w:numFmt w:val="lowerLetter"/>
      <w:lvlText w:val="%5"/>
      <w:lvlJc w:val="left"/>
      <w:pPr>
        <w:ind w:left="4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7E79BE">
      <w:start w:val="1"/>
      <w:numFmt w:val="lowerRoman"/>
      <w:lvlText w:val="%6"/>
      <w:lvlJc w:val="left"/>
      <w:pPr>
        <w:ind w:left="5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60A0C">
      <w:start w:val="1"/>
      <w:numFmt w:val="decimal"/>
      <w:lvlText w:val="%7"/>
      <w:lvlJc w:val="left"/>
      <w:pPr>
        <w:ind w:left="5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EE10E4">
      <w:start w:val="1"/>
      <w:numFmt w:val="lowerLetter"/>
      <w:lvlText w:val="%8"/>
      <w:lvlJc w:val="left"/>
      <w:pPr>
        <w:ind w:left="6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E60B0C">
      <w:start w:val="1"/>
      <w:numFmt w:val="lowerRoman"/>
      <w:lvlText w:val="%9"/>
      <w:lvlJc w:val="left"/>
      <w:pPr>
        <w:ind w:left="7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6957CB"/>
    <w:multiLevelType w:val="hybridMultilevel"/>
    <w:tmpl w:val="7B22299C"/>
    <w:lvl w:ilvl="0" w:tplc="04150017">
      <w:start w:val="1"/>
      <w:numFmt w:val="lowerLetter"/>
      <w:lvlText w:val="%1)"/>
      <w:lvlJc w:val="left"/>
      <w:pPr>
        <w:ind w:left="258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43" w:hanging="360"/>
      </w:pPr>
      <w:rPr>
        <w:rFonts w:ascii="Wingdings" w:hAnsi="Wingdings" w:hint="default"/>
      </w:rPr>
    </w:lvl>
  </w:abstractNum>
  <w:abstractNum w:abstractNumId="14" w15:restartNumberingAfterBreak="0">
    <w:nsid w:val="247543F9"/>
    <w:multiLevelType w:val="hybridMultilevel"/>
    <w:tmpl w:val="964ED8A4"/>
    <w:lvl w:ilvl="0" w:tplc="F1423520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8E10C0"/>
    <w:multiLevelType w:val="hybridMultilevel"/>
    <w:tmpl w:val="E0DE38CE"/>
    <w:lvl w:ilvl="0" w:tplc="B1CA2A66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5B37F14"/>
    <w:multiLevelType w:val="hybridMultilevel"/>
    <w:tmpl w:val="F568495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8451226"/>
    <w:multiLevelType w:val="hybridMultilevel"/>
    <w:tmpl w:val="E7A656A8"/>
    <w:lvl w:ilvl="0" w:tplc="8834D83E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97B112C"/>
    <w:multiLevelType w:val="hybridMultilevel"/>
    <w:tmpl w:val="1B025DB2"/>
    <w:lvl w:ilvl="0" w:tplc="EE14F45C">
      <w:start w:val="1"/>
      <w:numFmt w:val="lowerLetter"/>
      <w:lvlText w:val="%1"/>
      <w:lvlJc w:val="left"/>
      <w:pPr>
        <w:ind w:left="2555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3275" w:hanging="360"/>
      </w:pPr>
    </w:lvl>
    <w:lvl w:ilvl="2" w:tplc="0415001B" w:tentative="1">
      <w:start w:val="1"/>
      <w:numFmt w:val="lowerRoman"/>
      <w:lvlText w:val="%3."/>
      <w:lvlJc w:val="right"/>
      <w:pPr>
        <w:ind w:left="3995" w:hanging="180"/>
      </w:pPr>
    </w:lvl>
    <w:lvl w:ilvl="3" w:tplc="0415000F" w:tentative="1">
      <w:start w:val="1"/>
      <w:numFmt w:val="decimal"/>
      <w:lvlText w:val="%4."/>
      <w:lvlJc w:val="left"/>
      <w:pPr>
        <w:ind w:left="4715" w:hanging="360"/>
      </w:pPr>
    </w:lvl>
    <w:lvl w:ilvl="4" w:tplc="04150019" w:tentative="1">
      <w:start w:val="1"/>
      <w:numFmt w:val="lowerLetter"/>
      <w:lvlText w:val="%5."/>
      <w:lvlJc w:val="left"/>
      <w:pPr>
        <w:ind w:left="5435" w:hanging="360"/>
      </w:pPr>
    </w:lvl>
    <w:lvl w:ilvl="5" w:tplc="0415001B" w:tentative="1">
      <w:start w:val="1"/>
      <w:numFmt w:val="lowerRoman"/>
      <w:lvlText w:val="%6."/>
      <w:lvlJc w:val="right"/>
      <w:pPr>
        <w:ind w:left="6155" w:hanging="180"/>
      </w:pPr>
    </w:lvl>
    <w:lvl w:ilvl="6" w:tplc="0415000F" w:tentative="1">
      <w:start w:val="1"/>
      <w:numFmt w:val="decimal"/>
      <w:lvlText w:val="%7."/>
      <w:lvlJc w:val="left"/>
      <w:pPr>
        <w:ind w:left="6875" w:hanging="360"/>
      </w:pPr>
    </w:lvl>
    <w:lvl w:ilvl="7" w:tplc="04150019" w:tentative="1">
      <w:start w:val="1"/>
      <w:numFmt w:val="lowerLetter"/>
      <w:lvlText w:val="%8."/>
      <w:lvlJc w:val="left"/>
      <w:pPr>
        <w:ind w:left="7595" w:hanging="360"/>
      </w:pPr>
    </w:lvl>
    <w:lvl w:ilvl="8" w:tplc="0415001B" w:tentative="1">
      <w:start w:val="1"/>
      <w:numFmt w:val="lowerRoman"/>
      <w:lvlText w:val="%9."/>
      <w:lvlJc w:val="right"/>
      <w:pPr>
        <w:ind w:left="8315" w:hanging="180"/>
      </w:pPr>
    </w:lvl>
  </w:abstractNum>
  <w:abstractNum w:abstractNumId="19" w15:restartNumberingAfterBreak="0">
    <w:nsid w:val="29AC54D4"/>
    <w:multiLevelType w:val="hybridMultilevel"/>
    <w:tmpl w:val="0A26D39E"/>
    <w:lvl w:ilvl="0" w:tplc="1A1277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E621C"/>
    <w:multiLevelType w:val="hybridMultilevel"/>
    <w:tmpl w:val="A808BCB8"/>
    <w:lvl w:ilvl="0" w:tplc="5EA2F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4326C4"/>
    <w:multiLevelType w:val="hybridMultilevel"/>
    <w:tmpl w:val="EE605A3C"/>
    <w:lvl w:ilvl="0" w:tplc="579EAAC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31A838A1"/>
    <w:multiLevelType w:val="hybridMultilevel"/>
    <w:tmpl w:val="7946FB7C"/>
    <w:lvl w:ilvl="0" w:tplc="710EA4A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4EFB02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AAC4C">
      <w:start w:val="1"/>
      <w:numFmt w:val="lowerLetter"/>
      <w:lvlRestart w:val="0"/>
      <w:lvlText w:val="%3."/>
      <w:lvlJc w:val="left"/>
      <w:pPr>
        <w:ind w:left="1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7E99E2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9C0FBA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AECB3C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8E1B82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22880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A4A8B6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BF79C5"/>
    <w:multiLevelType w:val="hybridMultilevel"/>
    <w:tmpl w:val="B9300F2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C2F1CD3"/>
    <w:multiLevelType w:val="hybridMultilevel"/>
    <w:tmpl w:val="080AE250"/>
    <w:lvl w:ilvl="0" w:tplc="D3109486">
      <w:start w:val="2"/>
      <w:numFmt w:val="lowerLetter"/>
      <w:lvlText w:val="%1."/>
      <w:lvlJc w:val="left"/>
      <w:pPr>
        <w:ind w:left="1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8E997C">
      <w:start w:val="1"/>
      <w:numFmt w:val="lowerLetter"/>
      <w:lvlText w:val="%2"/>
      <w:lvlJc w:val="left"/>
      <w:pPr>
        <w:ind w:left="2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44DE8">
      <w:start w:val="1"/>
      <w:numFmt w:val="lowerRoman"/>
      <w:lvlText w:val="%3"/>
      <w:lvlJc w:val="left"/>
      <w:pPr>
        <w:ind w:left="3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EA882C">
      <w:start w:val="1"/>
      <w:numFmt w:val="decimal"/>
      <w:lvlText w:val="%4"/>
      <w:lvlJc w:val="left"/>
      <w:pPr>
        <w:ind w:left="3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8A89AA">
      <w:start w:val="1"/>
      <w:numFmt w:val="lowerLetter"/>
      <w:lvlText w:val="%5"/>
      <w:lvlJc w:val="left"/>
      <w:pPr>
        <w:ind w:left="4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327BCA">
      <w:start w:val="1"/>
      <w:numFmt w:val="lowerRoman"/>
      <w:lvlText w:val="%6"/>
      <w:lvlJc w:val="left"/>
      <w:pPr>
        <w:ind w:left="5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DC90BE">
      <w:start w:val="1"/>
      <w:numFmt w:val="decimal"/>
      <w:lvlText w:val="%7"/>
      <w:lvlJc w:val="left"/>
      <w:pPr>
        <w:ind w:left="5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2AE4BC">
      <w:start w:val="1"/>
      <w:numFmt w:val="lowerLetter"/>
      <w:lvlText w:val="%8"/>
      <w:lvlJc w:val="left"/>
      <w:pPr>
        <w:ind w:left="6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5A79DA">
      <w:start w:val="1"/>
      <w:numFmt w:val="lowerRoman"/>
      <w:lvlText w:val="%9"/>
      <w:lvlJc w:val="left"/>
      <w:pPr>
        <w:ind w:left="7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15356F5"/>
    <w:multiLevelType w:val="hybridMultilevel"/>
    <w:tmpl w:val="92F8C952"/>
    <w:lvl w:ilvl="0" w:tplc="51AEE2B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B46B1"/>
    <w:multiLevelType w:val="hybridMultilevel"/>
    <w:tmpl w:val="63402370"/>
    <w:lvl w:ilvl="0" w:tplc="C65AE5EE">
      <w:start w:val="1"/>
      <w:numFmt w:val="decimal"/>
      <w:lvlText w:val="%1."/>
      <w:lvlJc w:val="left"/>
      <w:pPr>
        <w:ind w:left="1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7D78">
      <w:start w:val="1"/>
      <w:numFmt w:val="bullet"/>
      <w:lvlText w:val="•"/>
      <w:lvlPicBulletId w:val="0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C0504">
      <w:start w:val="1"/>
      <w:numFmt w:val="bullet"/>
      <w:lvlText w:val="▪"/>
      <w:lvlJc w:val="left"/>
      <w:pPr>
        <w:ind w:left="2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61C34">
      <w:start w:val="1"/>
      <w:numFmt w:val="bullet"/>
      <w:lvlText w:val="•"/>
      <w:lvlJc w:val="left"/>
      <w:pPr>
        <w:ind w:left="3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1E8EC2">
      <w:start w:val="1"/>
      <w:numFmt w:val="bullet"/>
      <w:lvlText w:val="o"/>
      <w:lvlJc w:val="left"/>
      <w:pPr>
        <w:ind w:left="4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C4D030">
      <w:start w:val="1"/>
      <w:numFmt w:val="bullet"/>
      <w:lvlText w:val="▪"/>
      <w:lvlJc w:val="left"/>
      <w:pPr>
        <w:ind w:left="5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F899DA">
      <w:start w:val="1"/>
      <w:numFmt w:val="bullet"/>
      <w:lvlText w:val="•"/>
      <w:lvlJc w:val="left"/>
      <w:pPr>
        <w:ind w:left="5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90AABA">
      <w:start w:val="1"/>
      <w:numFmt w:val="bullet"/>
      <w:lvlText w:val="o"/>
      <w:lvlJc w:val="left"/>
      <w:pPr>
        <w:ind w:left="6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76FAF4">
      <w:start w:val="1"/>
      <w:numFmt w:val="bullet"/>
      <w:lvlText w:val="▪"/>
      <w:lvlJc w:val="left"/>
      <w:pPr>
        <w:ind w:left="7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9977C30"/>
    <w:multiLevelType w:val="hybridMultilevel"/>
    <w:tmpl w:val="2152A3AE"/>
    <w:lvl w:ilvl="0" w:tplc="579EAAC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4B6F1C3C"/>
    <w:multiLevelType w:val="hybridMultilevel"/>
    <w:tmpl w:val="D56AE834"/>
    <w:lvl w:ilvl="0" w:tplc="A178F640">
      <w:start w:val="2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D8ADA6">
      <w:start w:val="1"/>
      <w:numFmt w:val="lowerLetter"/>
      <w:lvlText w:val="%2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642008">
      <w:start w:val="1"/>
      <w:numFmt w:val="lowerRoman"/>
      <w:lvlText w:val="%3"/>
      <w:lvlJc w:val="left"/>
      <w:pPr>
        <w:ind w:left="2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0A13E4">
      <w:start w:val="1"/>
      <w:numFmt w:val="decimal"/>
      <w:lvlText w:val="%4"/>
      <w:lvlJc w:val="left"/>
      <w:pPr>
        <w:ind w:left="2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1E7D2C">
      <w:start w:val="1"/>
      <w:numFmt w:val="lowerLetter"/>
      <w:lvlText w:val="%5"/>
      <w:lvlJc w:val="left"/>
      <w:pPr>
        <w:ind w:left="3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20DDE">
      <w:start w:val="1"/>
      <w:numFmt w:val="lowerRoman"/>
      <w:lvlText w:val="%6"/>
      <w:lvlJc w:val="left"/>
      <w:pPr>
        <w:ind w:left="4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AA71F6">
      <w:start w:val="1"/>
      <w:numFmt w:val="decimal"/>
      <w:lvlText w:val="%7"/>
      <w:lvlJc w:val="left"/>
      <w:pPr>
        <w:ind w:left="5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F0085A">
      <w:start w:val="1"/>
      <w:numFmt w:val="lowerLetter"/>
      <w:lvlText w:val="%8"/>
      <w:lvlJc w:val="left"/>
      <w:pPr>
        <w:ind w:left="5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D62D90">
      <w:start w:val="1"/>
      <w:numFmt w:val="lowerRoman"/>
      <w:lvlText w:val="%9"/>
      <w:lvlJc w:val="left"/>
      <w:pPr>
        <w:ind w:left="6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D585D9F"/>
    <w:multiLevelType w:val="hybridMultilevel"/>
    <w:tmpl w:val="E53E2C5C"/>
    <w:lvl w:ilvl="0" w:tplc="17B6DE52">
      <w:start w:val="2"/>
      <w:numFmt w:val="decimal"/>
      <w:lvlText w:val="%1."/>
      <w:lvlJc w:val="left"/>
      <w:pPr>
        <w:ind w:left="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C5EFE">
      <w:start w:val="1"/>
      <w:numFmt w:val="lowerLetter"/>
      <w:lvlText w:val="%2."/>
      <w:lvlJc w:val="left"/>
      <w:pPr>
        <w:ind w:left="1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9E86EE">
      <w:start w:val="1"/>
      <w:numFmt w:val="lowerRoman"/>
      <w:lvlText w:val="%3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326180">
      <w:start w:val="1"/>
      <w:numFmt w:val="decimal"/>
      <w:lvlText w:val="%4"/>
      <w:lvlJc w:val="left"/>
      <w:pPr>
        <w:ind w:left="2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AA5E">
      <w:start w:val="1"/>
      <w:numFmt w:val="lowerLetter"/>
      <w:lvlText w:val="%5"/>
      <w:lvlJc w:val="left"/>
      <w:pPr>
        <w:ind w:left="3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02B012">
      <w:start w:val="1"/>
      <w:numFmt w:val="lowerRoman"/>
      <w:lvlText w:val="%6"/>
      <w:lvlJc w:val="left"/>
      <w:pPr>
        <w:ind w:left="3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E1A9A">
      <w:start w:val="1"/>
      <w:numFmt w:val="decimal"/>
      <w:lvlText w:val="%7"/>
      <w:lvlJc w:val="left"/>
      <w:pPr>
        <w:ind w:left="4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028E84">
      <w:start w:val="1"/>
      <w:numFmt w:val="lowerLetter"/>
      <w:lvlText w:val="%8"/>
      <w:lvlJc w:val="left"/>
      <w:pPr>
        <w:ind w:left="5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C6436C">
      <w:start w:val="1"/>
      <w:numFmt w:val="lowerRoman"/>
      <w:lvlText w:val="%9"/>
      <w:lvlJc w:val="left"/>
      <w:pPr>
        <w:ind w:left="6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D730473"/>
    <w:multiLevelType w:val="hybridMultilevel"/>
    <w:tmpl w:val="C30AFC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F566B35"/>
    <w:multiLevelType w:val="hybridMultilevel"/>
    <w:tmpl w:val="3F7A9312"/>
    <w:lvl w:ilvl="0" w:tplc="1A1277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47F72"/>
    <w:multiLevelType w:val="hybridMultilevel"/>
    <w:tmpl w:val="17906F2A"/>
    <w:lvl w:ilvl="0" w:tplc="B3007D1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85242"/>
    <w:multiLevelType w:val="hybridMultilevel"/>
    <w:tmpl w:val="E048CAC0"/>
    <w:lvl w:ilvl="0" w:tplc="A6D00A2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0E795E">
      <w:start w:val="1"/>
      <w:numFmt w:val="lowerLetter"/>
      <w:lvlText w:val="%2"/>
      <w:lvlJc w:val="left"/>
      <w:pPr>
        <w:ind w:left="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2ECEE">
      <w:start w:val="1"/>
      <w:numFmt w:val="decimal"/>
      <w:lvlRestart w:val="0"/>
      <w:lvlText w:val="%3.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A47852">
      <w:start w:val="1"/>
      <w:numFmt w:val="decimal"/>
      <w:lvlText w:val="%4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4C9312">
      <w:start w:val="1"/>
      <w:numFmt w:val="lowerLetter"/>
      <w:lvlText w:val="%5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4C6944">
      <w:start w:val="1"/>
      <w:numFmt w:val="lowerRoman"/>
      <w:lvlText w:val="%6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5E4610">
      <w:start w:val="1"/>
      <w:numFmt w:val="decimal"/>
      <w:lvlText w:val="%7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6C346">
      <w:start w:val="1"/>
      <w:numFmt w:val="lowerLetter"/>
      <w:lvlText w:val="%8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E257EC">
      <w:start w:val="1"/>
      <w:numFmt w:val="lowerRoman"/>
      <w:lvlText w:val="%9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35B15D0"/>
    <w:multiLevelType w:val="hybridMultilevel"/>
    <w:tmpl w:val="E4D07C0E"/>
    <w:lvl w:ilvl="0" w:tplc="B97C751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465B88">
      <w:start w:val="1"/>
      <w:numFmt w:val="lowerLetter"/>
      <w:lvlText w:val="%2"/>
      <w:lvlJc w:val="left"/>
      <w:pPr>
        <w:ind w:left="1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86DB06">
      <w:start w:val="1"/>
      <w:numFmt w:val="decimal"/>
      <w:lvlRestart w:val="0"/>
      <w:lvlText w:val="%3)"/>
      <w:lvlJc w:val="left"/>
      <w:pPr>
        <w:ind w:left="2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742820">
      <w:start w:val="1"/>
      <w:numFmt w:val="decimal"/>
      <w:lvlText w:val="%4"/>
      <w:lvlJc w:val="left"/>
      <w:pPr>
        <w:ind w:left="3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6EC3C">
      <w:start w:val="1"/>
      <w:numFmt w:val="lowerLetter"/>
      <w:lvlText w:val="%5"/>
      <w:lvlJc w:val="left"/>
      <w:pPr>
        <w:ind w:left="4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886BF0">
      <w:start w:val="1"/>
      <w:numFmt w:val="lowerRoman"/>
      <w:lvlText w:val="%6"/>
      <w:lvlJc w:val="left"/>
      <w:pPr>
        <w:ind w:left="4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CE6BCC">
      <w:start w:val="1"/>
      <w:numFmt w:val="decimal"/>
      <w:lvlText w:val="%7"/>
      <w:lvlJc w:val="left"/>
      <w:pPr>
        <w:ind w:left="5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6C6820">
      <w:start w:val="1"/>
      <w:numFmt w:val="lowerLetter"/>
      <w:lvlText w:val="%8"/>
      <w:lvlJc w:val="left"/>
      <w:pPr>
        <w:ind w:left="6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E84734">
      <w:start w:val="1"/>
      <w:numFmt w:val="lowerRoman"/>
      <w:lvlText w:val="%9"/>
      <w:lvlJc w:val="left"/>
      <w:pPr>
        <w:ind w:left="6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3802FAD"/>
    <w:multiLevelType w:val="hybridMultilevel"/>
    <w:tmpl w:val="9EF49922"/>
    <w:lvl w:ilvl="0" w:tplc="3BDE431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A051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0C60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42A8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BE9D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5CAF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06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60EC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3281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5FE760F1"/>
    <w:multiLevelType w:val="hybridMultilevel"/>
    <w:tmpl w:val="62B05896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14F71BD"/>
    <w:multiLevelType w:val="hybridMultilevel"/>
    <w:tmpl w:val="ED2C545C"/>
    <w:lvl w:ilvl="0" w:tplc="F1782340">
      <w:start w:val="1"/>
      <w:numFmt w:val="decimal"/>
      <w:lvlText w:val="%1."/>
      <w:lvlJc w:val="left"/>
      <w:pPr>
        <w:ind w:left="2583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43" w:hanging="360"/>
      </w:pPr>
      <w:rPr>
        <w:rFonts w:ascii="Wingdings" w:hAnsi="Wingdings" w:hint="default"/>
      </w:rPr>
    </w:lvl>
  </w:abstractNum>
  <w:abstractNum w:abstractNumId="38" w15:restartNumberingAfterBreak="0">
    <w:nsid w:val="62DC6F58"/>
    <w:multiLevelType w:val="hybridMultilevel"/>
    <w:tmpl w:val="3F2837DC"/>
    <w:lvl w:ilvl="0" w:tplc="7E10C906">
      <w:start w:val="2"/>
      <w:numFmt w:val="decimal"/>
      <w:lvlText w:val="%1."/>
      <w:lvlJc w:val="left"/>
      <w:pPr>
        <w:ind w:left="1461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84D71"/>
    <w:multiLevelType w:val="hybridMultilevel"/>
    <w:tmpl w:val="01A46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E26FD4"/>
    <w:multiLevelType w:val="hybridMultilevel"/>
    <w:tmpl w:val="CE20371C"/>
    <w:lvl w:ilvl="0" w:tplc="75FA557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6F4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523B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4A6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B4CC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46EA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D825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DCE3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A4AB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8082198"/>
    <w:multiLevelType w:val="hybridMultilevel"/>
    <w:tmpl w:val="A0D0BE36"/>
    <w:lvl w:ilvl="0" w:tplc="B3E60838">
      <w:start w:val="1"/>
      <w:numFmt w:val="decimal"/>
      <w:lvlText w:val="%1."/>
      <w:lvlJc w:val="left"/>
      <w:pPr>
        <w:ind w:left="1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76C7B68">
      <w:start w:val="2"/>
      <w:numFmt w:val="lowerLetter"/>
      <w:lvlText w:val="%2."/>
      <w:lvlJc w:val="left"/>
      <w:pPr>
        <w:ind w:left="2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901AFA">
      <w:start w:val="1"/>
      <w:numFmt w:val="decimal"/>
      <w:lvlText w:val="%3."/>
      <w:lvlJc w:val="left"/>
      <w:pPr>
        <w:ind w:left="2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431CA">
      <w:start w:val="1"/>
      <w:numFmt w:val="decimal"/>
      <w:lvlText w:val="%4"/>
      <w:lvlJc w:val="left"/>
      <w:pPr>
        <w:ind w:left="3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70D1E0">
      <w:start w:val="1"/>
      <w:numFmt w:val="lowerLetter"/>
      <w:lvlText w:val="%5"/>
      <w:lvlJc w:val="left"/>
      <w:pPr>
        <w:ind w:left="4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CD5A4">
      <w:start w:val="1"/>
      <w:numFmt w:val="lowerRoman"/>
      <w:lvlText w:val="%6"/>
      <w:lvlJc w:val="left"/>
      <w:pPr>
        <w:ind w:left="5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387096">
      <w:start w:val="1"/>
      <w:numFmt w:val="decimal"/>
      <w:lvlText w:val="%7"/>
      <w:lvlJc w:val="left"/>
      <w:pPr>
        <w:ind w:left="5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28BAA2">
      <w:start w:val="1"/>
      <w:numFmt w:val="lowerLetter"/>
      <w:lvlText w:val="%8"/>
      <w:lvlJc w:val="left"/>
      <w:pPr>
        <w:ind w:left="6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88C8F0">
      <w:start w:val="1"/>
      <w:numFmt w:val="lowerRoman"/>
      <w:lvlText w:val="%9"/>
      <w:lvlJc w:val="left"/>
      <w:pPr>
        <w:ind w:left="7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A491947"/>
    <w:multiLevelType w:val="hybridMultilevel"/>
    <w:tmpl w:val="FDDA3A6E"/>
    <w:lvl w:ilvl="0" w:tplc="F12A826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CC9C50">
      <w:start w:val="1"/>
      <w:numFmt w:val="lowerLetter"/>
      <w:lvlText w:val="%2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F0FF7A">
      <w:start w:val="1"/>
      <w:numFmt w:val="decimal"/>
      <w:lvlRestart w:val="0"/>
      <w:lvlText w:val="%3."/>
      <w:lvlJc w:val="left"/>
      <w:pPr>
        <w:ind w:left="1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5CD95A">
      <w:start w:val="1"/>
      <w:numFmt w:val="decimal"/>
      <w:lvlText w:val="%4"/>
      <w:lvlJc w:val="left"/>
      <w:pPr>
        <w:ind w:left="1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DC47BE">
      <w:start w:val="1"/>
      <w:numFmt w:val="lowerLetter"/>
      <w:lvlText w:val="%5"/>
      <w:lvlJc w:val="left"/>
      <w:pPr>
        <w:ind w:left="2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829F2">
      <w:start w:val="1"/>
      <w:numFmt w:val="lowerRoman"/>
      <w:lvlText w:val="%6"/>
      <w:lvlJc w:val="left"/>
      <w:pPr>
        <w:ind w:left="3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FA3D4E">
      <w:start w:val="1"/>
      <w:numFmt w:val="decimal"/>
      <w:lvlText w:val="%7"/>
      <w:lvlJc w:val="left"/>
      <w:pPr>
        <w:ind w:left="3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AE384">
      <w:start w:val="1"/>
      <w:numFmt w:val="lowerLetter"/>
      <w:lvlText w:val="%8"/>
      <w:lvlJc w:val="left"/>
      <w:pPr>
        <w:ind w:left="4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0B878">
      <w:start w:val="1"/>
      <w:numFmt w:val="lowerRoman"/>
      <w:lvlText w:val="%9"/>
      <w:lvlJc w:val="left"/>
      <w:pPr>
        <w:ind w:left="5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A740A15"/>
    <w:multiLevelType w:val="hybridMultilevel"/>
    <w:tmpl w:val="E820D752"/>
    <w:lvl w:ilvl="0" w:tplc="F1803B7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4" w15:restartNumberingAfterBreak="0">
    <w:nsid w:val="7B9A1BCC"/>
    <w:multiLevelType w:val="hybridMultilevel"/>
    <w:tmpl w:val="0FBACB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5" w15:restartNumberingAfterBreak="0">
    <w:nsid w:val="7D6B565F"/>
    <w:multiLevelType w:val="hybridMultilevel"/>
    <w:tmpl w:val="2154D628"/>
    <w:lvl w:ilvl="0" w:tplc="71B255A0">
      <w:start w:val="9"/>
      <w:numFmt w:val="upperRoman"/>
      <w:lvlText w:val="%1."/>
      <w:lvlJc w:val="left"/>
      <w:pPr>
        <w:ind w:left="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14ACC6">
      <w:start w:val="1"/>
      <w:numFmt w:val="decimal"/>
      <w:lvlText w:val="%2.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F27342">
      <w:start w:val="1"/>
      <w:numFmt w:val="lowerRoman"/>
      <w:lvlText w:val="%3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669850">
      <w:start w:val="1"/>
      <w:numFmt w:val="decimal"/>
      <w:lvlText w:val="%4"/>
      <w:lvlJc w:val="left"/>
      <w:pPr>
        <w:ind w:left="2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2EBA66">
      <w:start w:val="1"/>
      <w:numFmt w:val="lowerLetter"/>
      <w:lvlText w:val="%5"/>
      <w:lvlJc w:val="left"/>
      <w:pPr>
        <w:ind w:left="2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A46706">
      <w:start w:val="1"/>
      <w:numFmt w:val="lowerRoman"/>
      <w:lvlText w:val="%6"/>
      <w:lvlJc w:val="left"/>
      <w:pPr>
        <w:ind w:left="3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D055B6">
      <w:start w:val="1"/>
      <w:numFmt w:val="decimal"/>
      <w:lvlText w:val="%7"/>
      <w:lvlJc w:val="left"/>
      <w:pPr>
        <w:ind w:left="4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EE9A2">
      <w:start w:val="1"/>
      <w:numFmt w:val="lowerLetter"/>
      <w:lvlText w:val="%8"/>
      <w:lvlJc w:val="left"/>
      <w:pPr>
        <w:ind w:left="5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1888FE">
      <w:start w:val="1"/>
      <w:numFmt w:val="lowerRoman"/>
      <w:lvlText w:val="%9"/>
      <w:lvlJc w:val="left"/>
      <w:pPr>
        <w:ind w:left="5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E973905"/>
    <w:multiLevelType w:val="hybridMultilevel"/>
    <w:tmpl w:val="4F98DDE0"/>
    <w:lvl w:ilvl="0" w:tplc="82B008FA">
      <w:start w:val="5"/>
      <w:numFmt w:val="decimal"/>
      <w:lvlRestart w:val="0"/>
      <w:lvlText w:val="%1)"/>
      <w:lvlJc w:val="left"/>
      <w:pPr>
        <w:ind w:left="2648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B7B71"/>
    <w:multiLevelType w:val="hybridMultilevel"/>
    <w:tmpl w:val="07D28568"/>
    <w:lvl w:ilvl="0" w:tplc="85BCF246">
      <w:start w:val="4"/>
      <w:numFmt w:val="upperRoman"/>
      <w:lvlText w:val="%1."/>
      <w:lvlJc w:val="left"/>
      <w:pPr>
        <w:ind w:left="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3087082">
      <w:start w:val="1"/>
      <w:numFmt w:val="lowerLetter"/>
      <w:lvlText w:val="%2)"/>
      <w:lvlJc w:val="left"/>
      <w:pPr>
        <w:ind w:left="1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FCA076">
      <w:start w:val="1"/>
      <w:numFmt w:val="decimal"/>
      <w:lvlText w:val="(%3)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604CEC">
      <w:start w:val="1"/>
      <w:numFmt w:val="decimal"/>
      <w:lvlText w:val="%4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4230C8">
      <w:start w:val="1"/>
      <w:numFmt w:val="lowerLetter"/>
      <w:lvlText w:val="%5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66662">
      <w:start w:val="1"/>
      <w:numFmt w:val="lowerRoman"/>
      <w:lvlText w:val="%6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446980">
      <w:start w:val="1"/>
      <w:numFmt w:val="decimal"/>
      <w:lvlText w:val="%7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EAD2B8">
      <w:start w:val="1"/>
      <w:numFmt w:val="lowerLetter"/>
      <w:lvlText w:val="%8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04A2EE">
      <w:start w:val="1"/>
      <w:numFmt w:val="lowerRoman"/>
      <w:lvlText w:val="%9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927519">
    <w:abstractNumId w:val="12"/>
  </w:num>
  <w:num w:numId="2" w16cid:durableId="484250399">
    <w:abstractNumId w:val="47"/>
  </w:num>
  <w:num w:numId="3" w16cid:durableId="1255742613">
    <w:abstractNumId w:val="33"/>
  </w:num>
  <w:num w:numId="4" w16cid:durableId="2107459968">
    <w:abstractNumId w:val="24"/>
  </w:num>
  <w:num w:numId="5" w16cid:durableId="1509716685">
    <w:abstractNumId w:val="34"/>
  </w:num>
  <w:num w:numId="6" w16cid:durableId="1681153730">
    <w:abstractNumId w:val="1"/>
  </w:num>
  <w:num w:numId="7" w16cid:durableId="936211043">
    <w:abstractNumId w:val="29"/>
  </w:num>
  <w:num w:numId="8" w16cid:durableId="223755712">
    <w:abstractNumId w:val="22"/>
  </w:num>
  <w:num w:numId="9" w16cid:durableId="966471068">
    <w:abstractNumId w:val="28"/>
  </w:num>
  <w:num w:numId="10" w16cid:durableId="382679787">
    <w:abstractNumId w:val="41"/>
  </w:num>
  <w:num w:numId="11" w16cid:durableId="1527062680">
    <w:abstractNumId w:val="26"/>
  </w:num>
  <w:num w:numId="12" w16cid:durableId="1286154734">
    <w:abstractNumId w:val="7"/>
  </w:num>
  <w:num w:numId="13" w16cid:durableId="219362714">
    <w:abstractNumId w:val="10"/>
  </w:num>
  <w:num w:numId="14" w16cid:durableId="997460405">
    <w:abstractNumId w:val="9"/>
  </w:num>
  <w:num w:numId="15" w16cid:durableId="1797523072">
    <w:abstractNumId w:val="45"/>
  </w:num>
  <w:num w:numId="16" w16cid:durableId="644899302">
    <w:abstractNumId w:val="42"/>
  </w:num>
  <w:num w:numId="17" w16cid:durableId="1029525140">
    <w:abstractNumId w:val="2"/>
  </w:num>
  <w:num w:numId="18" w16cid:durableId="973604958">
    <w:abstractNumId w:val="23"/>
  </w:num>
  <w:num w:numId="19" w16cid:durableId="673146466">
    <w:abstractNumId w:val="3"/>
  </w:num>
  <w:num w:numId="20" w16cid:durableId="1727333893">
    <w:abstractNumId w:val="17"/>
  </w:num>
  <w:num w:numId="21" w16cid:durableId="734671289">
    <w:abstractNumId w:val="37"/>
  </w:num>
  <w:num w:numId="22" w16cid:durableId="1608199322">
    <w:abstractNumId w:val="30"/>
  </w:num>
  <w:num w:numId="23" w16cid:durableId="1675375081">
    <w:abstractNumId w:val="46"/>
  </w:num>
  <w:num w:numId="24" w16cid:durableId="1316303939">
    <w:abstractNumId w:val="20"/>
  </w:num>
  <w:num w:numId="25" w16cid:durableId="1318534786">
    <w:abstractNumId w:val="13"/>
  </w:num>
  <w:num w:numId="26" w16cid:durableId="170413164">
    <w:abstractNumId w:val="4"/>
  </w:num>
  <w:num w:numId="27" w16cid:durableId="152722345">
    <w:abstractNumId w:val="15"/>
  </w:num>
  <w:num w:numId="28" w16cid:durableId="767192132">
    <w:abstractNumId w:val="0"/>
  </w:num>
  <w:num w:numId="29" w16cid:durableId="1337339480">
    <w:abstractNumId w:val="18"/>
  </w:num>
  <w:num w:numId="30" w16cid:durableId="1594245238">
    <w:abstractNumId w:val="40"/>
  </w:num>
  <w:num w:numId="31" w16cid:durableId="1499879623">
    <w:abstractNumId w:val="35"/>
  </w:num>
  <w:num w:numId="32" w16cid:durableId="597178447">
    <w:abstractNumId w:val="44"/>
  </w:num>
  <w:num w:numId="33" w16cid:durableId="290137714">
    <w:abstractNumId w:val="19"/>
  </w:num>
  <w:num w:numId="34" w16cid:durableId="1522668218">
    <w:abstractNumId w:val="11"/>
  </w:num>
  <w:num w:numId="35" w16cid:durableId="1688364127">
    <w:abstractNumId w:val="32"/>
  </w:num>
  <w:num w:numId="36" w16cid:durableId="1456480119">
    <w:abstractNumId w:val="38"/>
  </w:num>
  <w:num w:numId="37" w16cid:durableId="1984459463">
    <w:abstractNumId w:val="6"/>
  </w:num>
  <w:num w:numId="38" w16cid:durableId="1884782411">
    <w:abstractNumId w:val="14"/>
  </w:num>
  <w:num w:numId="39" w16cid:durableId="1267153650">
    <w:abstractNumId w:val="5"/>
  </w:num>
  <w:num w:numId="40" w16cid:durableId="6444480">
    <w:abstractNumId w:val="43"/>
  </w:num>
  <w:num w:numId="41" w16cid:durableId="497888131">
    <w:abstractNumId w:val="39"/>
  </w:num>
  <w:num w:numId="42" w16cid:durableId="1330475497">
    <w:abstractNumId w:val="25"/>
  </w:num>
  <w:num w:numId="43" w16cid:durableId="1324747708">
    <w:abstractNumId w:val="31"/>
  </w:num>
  <w:num w:numId="44" w16cid:durableId="1249315233">
    <w:abstractNumId w:val="8"/>
  </w:num>
  <w:num w:numId="45" w16cid:durableId="282350184">
    <w:abstractNumId w:val="16"/>
  </w:num>
  <w:num w:numId="46" w16cid:durableId="1221097006">
    <w:abstractNumId w:val="36"/>
  </w:num>
  <w:num w:numId="47" w16cid:durableId="1848010513">
    <w:abstractNumId w:val="21"/>
  </w:num>
  <w:num w:numId="48" w16cid:durableId="1820808489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.Rudnik">
    <w15:presenceInfo w15:providerId="None" w15:userId="M.Rud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revisionView w:markup="0"/>
  <w:trackRevisions/>
  <w:defaultTabStop w:val="708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A5A"/>
    <w:rsid w:val="00002A1F"/>
    <w:rsid w:val="00007450"/>
    <w:rsid w:val="00023C5C"/>
    <w:rsid w:val="00027D0F"/>
    <w:rsid w:val="00062FF2"/>
    <w:rsid w:val="00071D0B"/>
    <w:rsid w:val="000B5DC6"/>
    <w:rsid w:val="000C7D3D"/>
    <w:rsid w:val="000E39A4"/>
    <w:rsid w:val="001059AF"/>
    <w:rsid w:val="0011056D"/>
    <w:rsid w:val="00127D2E"/>
    <w:rsid w:val="001368BA"/>
    <w:rsid w:val="00151FE7"/>
    <w:rsid w:val="00170C44"/>
    <w:rsid w:val="001969C5"/>
    <w:rsid w:val="001C30DC"/>
    <w:rsid w:val="001F0C48"/>
    <w:rsid w:val="001F39F6"/>
    <w:rsid w:val="001F4A8D"/>
    <w:rsid w:val="002044A2"/>
    <w:rsid w:val="002072F0"/>
    <w:rsid w:val="00216BA5"/>
    <w:rsid w:val="002205F3"/>
    <w:rsid w:val="002313F9"/>
    <w:rsid w:val="00240D4B"/>
    <w:rsid w:val="00252311"/>
    <w:rsid w:val="002562E7"/>
    <w:rsid w:val="00276F05"/>
    <w:rsid w:val="002A6E99"/>
    <w:rsid w:val="002C0651"/>
    <w:rsid w:val="002C0DFA"/>
    <w:rsid w:val="002C5D74"/>
    <w:rsid w:val="002D357A"/>
    <w:rsid w:val="002D7E25"/>
    <w:rsid w:val="002E3D2B"/>
    <w:rsid w:val="002E6B2E"/>
    <w:rsid w:val="002F1F16"/>
    <w:rsid w:val="002F4A50"/>
    <w:rsid w:val="0030175E"/>
    <w:rsid w:val="00303D03"/>
    <w:rsid w:val="00307FCC"/>
    <w:rsid w:val="0031601A"/>
    <w:rsid w:val="003258C7"/>
    <w:rsid w:val="00330AB0"/>
    <w:rsid w:val="00343914"/>
    <w:rsid w:val="00345213"/>
    <w:rsid w:val="00366980"/>
    <w:rsid w:val="00370380"/>
    <w:rsid w:val="00374CF6"/>
    <w:rsid w:val="003926B0"/>
    <w:rsid w:val="00394F2C"/>
    <w:rsid w:val="003A5C6D"/>
    <w:rsid w:val="003B0E2A"/>
    <w:rsid w:val="003C3E41"/>
    <w:rsid w:val="003E0A06"/>
    <w:rsid w:val="003E606E"/>
    <w:rsid w:val="003F361B"/>
    <w:rsid w:val="003F4A48"/>
    <w:rsid w:val="00400A0E"/>
    <w:rsid w:val="004112AE"/>
    <w:rsid w:val="00416BD5"/>
    <w:rsid w:val="00423D7E"/>
    <w:rsid w:val="00427EFB"/>
    <w:rsid w:val="00430F47"/>
    <w:rsid w:val="004605AE"/>
    <w:rsid w:val="00486433"/>
    <w:rsid w:val="00486CCE"/>
    <w:rsid w:val="004A7AEF"/>
    <w:rsid w:val="004B3B77"/>
    <w:rsid w:val="004C1AEA"/>
    <w:rsid w:val="004E396A"/>
    <w:rsid w:val="004F0267"/>
    <w:rsid w:val="00504B5F"/>
    <w:rsid w:val="00510C9A"/>
    <w:rsid w:val="005201A7"/>
    <w:rsid w:val="00521879"/>
    <w:rsid w:val="00525C5F"/>
    <w:rsid w:val="005261BB"/>
    <w:rsid w:val="00550DA4"/>
    <w:rsid w:val="005611F0"/>
    <w:rsid w:val="005659DF"/>
    <w:rsid w:val="0057398F"/>
    <w:rsid w:val="00592F73"/>
    <w:rsid w:val="005A363C"/>
    <w:rsid w:val="005B3DF7"/>
    <w:rsid w:val="005B6F7B"/>
    <w:rsid w:val="005B7E9E"/>
    <w:rsid w:val="005B7FB9"/>
    <w:rsid w:val="005E28D9"/>
    <w:rsid w:val="005E3CD2"/>
    <w:rsid w:val="005E5919"/>
    <w:rsid w:val="005E7438"/>
    <w:rsid w:val="00600774"/>
    <w:rsid w:val="0060498B"/>
    <w:rsid w:val="0063454E"/>
    <w:rsid w:val="00657437"/>
    <w:rsid w:val="006770EA"/>
    <w:rsid w:val="006A6E18"/>
    <w:rsid w:val="006C2618"/>
    <w:rsid w:val="006E0331"/>
    <w:rsid w:val="006F06FF"/>
    <w:rsid w:val="006F642D"/>
    <w:rsid w:val="00711B16"/>
    <w:rsid w:val="0071439C"/>
    <w:rsid w:val="007150BA"/>
    <w:rsid w:val="007253C4"/>
    <w:rsid w:val="00725BAE"/>
    <w:rsid w:val="00752A5A"/>
    <w:rsid w:val="00775747"/>
    <w:rsid w:val="007A09FE"/>
    <w:rsid w:val="007B44B5"/>
    <w:rsid w:val="007D4D2A"/>
    <w:rsid w:val="007F202B"/>
    <w:rsid w:val="007F655B"/>
    <w:rsid w:val="007F7929"/>
    <w:rsid w:val="008048BE"/>
    <w:rsid w:val="00804E15"/>
    <w:rsid w:val="00812BFC"/>
    <w:rsid w:val="0083003A"/>
    <w:rsid w:val="00831202"/>
    <w:rsid w:val="00834A3D"/>
    <w:rsid w:val="00853CF1"/>
    <w:rsid w:val="00881392"/>
    <w:rsid w:val="008C4340"/>
    <w:rsid w:val="008E2A41"/>
    <w:rsid w:val="009037D4"/>
    <w:rsid w:val="00903E32"/>
    <w:rsid w:val="00912AE6"/>
    <w:rsid w:val="0091726A"/>
    <w:rsid w:val="0093639C"/>
    <w:rsid w:val="00941C17"/>
    <w:rsid w:val="00941E5B"/>
    <w:rsid w:val="00947EEB"/>
    <w:rsid w:val="00952B7E"/>
    <w:rsid w:val="0095565C"/>
    <w:rsid w:val="00956A59"/>
    <w:rsid w:val="00964149"/>
    <w:rsid w:val="00990D00"/>
    <w:rsid w:val="009B1B75"/>
    <w:rsid w:val="009B2086"/>
    <w:rsid w:val="009B6B73"/>
    <w:rsid w:val="009C3749"/>
    <w:rsid w:val="00A02777"/>
    <w:rsid w:val="00A03148"/>
    <w:rsid w:val="00A22B57"/>
    <w:rsid w:val="00A406F0"/>
    <w:rsid w:val="00A43F1D"/>
    <w:rsid w:val="00A52528"/>
    <w:rsid w:val="00A6174D"/>
    <w:rsid w:val="00A635DD"/>
    <w:rsid w:val="00A663FB"/>
    <w:rsid w:val="00A91855"/>
    <w:rsid w:val="00AA4EDA"/>
    <w:rsid w:val="00AC5C2E"/>
    <w:rsid w:val="00AD09D9"/>
    <w:rsid w:val="00AD1004"/>
    <w:rsid w:val="00AE3871"/>
    <w:rsid w:val="00AF2055"/>
    <w:rsid w:val="00AF75B5"/>
    <w:rsid w:val="00B07A11"/>
    <w:rsid w:val="00B44AB6"/>
    <w:rsid w:val="00B73BEA"/>
    <w:rsid w:val="00B81825"/>
    <w:rsid w:val="00B841B4"/>
    <w:rsid w:val="00B97FB4"/>
    <w:rsid w:val="00BD3A68"/>
    <w:rsid w:val="00BE170D"/>
    <w:rsid w:val="00BF301D"/>
    <w:rsid w:val="00BF31BF"/>
    <w:rsid w:val="00C06A33"/>
    <w:rsid w:val="00C201B2"/>
    <w:rsid w:val="00C56B8A"/>
    <w:rsid w:val="00C608F1"/>
    <w:rsid w:val="00C72DB9"/>
    <w:rsid w:val="00C83B5C"/>
    <w:rsid w:val="00C845F2"/>
    <w:rsid w:val="00C933D3"/>
    <w:rsid w:val="00CA7B68"/>
    <w:rsid w:val="00CC0E1E"/>
    <w:rsid w:val="00CC23FA"/>
    <w:rsid w:val="00CD13B8"/>
    <w:rsid w:val="00CE745C"/>
    <w:rsid w:val="00CF3A8A"/>
    <w:rsid w:val="00D00047"/>
    <w:rsid w:val="00D046DD"/>
    <w:rsid w:val="00D1241D"/>
    <w:rsid w:val="00D20E6A"/>
    <w:rsid w:val="00D32EBC"/>
    <w:rsid w:val="00D34835"/>
    <w:rsid w:val="00D36719"/>
    <w:rsid w:val="00D542DC"/>
    <w:rsid w:val="00D74E61"/>
    <w:rsid w:val="00D75CDC"/>
    <w:rsid w:val="00D9472F"/>
    <w:rsid w:val="00DA091E"/>
    <w:rsid w:val="00DA1160"/>
    <w:rsid w:val="00DE1390"/>
    <w:rsid w:val="00DF4A42"/>
    <w:rsid w:val="00E02F42"/>
    <w:rsid w:val="00E06B18"/>
    <w:rsid w:val="00E0758F"/>
    <w:rsid w:val="00E13F49"/>
    <w:rsid w:val="00E2626E"/>
    <w:rsid w:val="00E46D04"/>
    <w:rsid w:val="00E72C69"/>
    <w:rsid w:val="00E8106D"/>
    <w:rsid w:val="00E84FCB"/>
    <w:rsid w:val="00E943F1"/>
    <w:rsid w:val="00ED3F13"/>
    <w:rsid w:val="00F07458"/>
    <w:rsid w:val="00F10BDA"/>
    <w:rsid w:val="00F20DAF"/>
    <w:rsid w:val="00F33143"/>
    <w:rsid w:val="00F34CAE"/>
    <w:rsid w:val="00F370BA"/>
    <w:rsid w:val="00F5300D"/>
    <w:rsid w:val="00F55CE6"/>
    <w:rsid w:val="00F565B3"/>
    <w:rsid w:val="00F75E31"/>
    <w:rsid w:val="00F76D73"/>
    <w:rsid w:val="00F85EE7"/>
    <w:rsid w:val="00F92B7A"/>
    <w:rsid w:val="00F9326E"/>
    <w:rsid w:val="00FA7CB2"/>
    <w:rsid w:val="00FB3790"/>
    <w:rsid w:val="00FC3D3B"/>
    <w:rsid w:val="00FC70A7"/>
    <w:rsid w:val="00FD23F0"/>
    <w:rsid w:val="00FD44DD"/>
    <w:rsid w:val="00FF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3231184"/>
  <w15:docId w15:val="{0BAFD9AC-A18E-4853-8F2D-51153AF9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EFB"/>
    <w:pPr>
      <w:spacing w:after="5" w:line="262" w:lineRule="auto"/>
      <w:ind w:left="-868" w:hanging="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9" w:line="259" w:lineRule="auto"/>
      <w:ind w:left="712"/>
      <w:outlineLvl w:val="0"/>
    </w:pPr>
    <w:rPr>
      <w:rFonts w:ascii="Calibri" w:eastAsia="Calibri" w:hAnsi="Calibri" w:cs="Calibri"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205F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F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E68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FF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E68"/>
    <w:rPr>
      <w:rFonts w:ascii="Calibri" w:eastAsia="Calibri" w:hAnsi="Calibri" w:cs="Calibri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2E3D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ED3F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F1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A5C6D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5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5C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5C6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C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C6D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D13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7.jp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kancelaria@powiat-wolominski.pl" TargetMode="External"/><Relationship Id="rId14" Type="http://schemas.openxmlformats.org/officeDocument/2006/relationships/image" Target="media/image8.jpg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9A1FC-CE06-44E5-A350-BC822FE6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1360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Figurska</dc:creator>
  <cp:keywords/>
  <cp:lastModifiedBy>M.Rudnik</cp:lastModifiedBy>
  <cp:revision>8</cp:revision>
  <cp:lastPrinted>2025-11-07T10:38:00Z</cp:lastPrinted>
  <dcterms:created xsi:type="dcterms:W3CDTF">2025-11-05T11:35:00Z</dcterms:created>
  <dcterms:modified xsi:type="dcterms:W3CDTF">2025-11-14T10:02:00Z</dcterms:modified>
</cp:coreProperties>
</file>